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071F57" w14:textId="77777777" w:rsidR="00A109CE" w:rsidRPr="00B56FC2" w:rsidRDefault="005379D0" w:rsidP="00F01049">
      <w:pPr>
        <w:jc w:val="center"/>
        <w:rPr>
          <w:rFonts w:ascii="Times New Roman" w:hAnsi="Times New Roman"/>
          <w:b/>
          <w:sz w:val="32"/>
        </w:rPr>
      </w:pPr>
      <w:r w:rsidRPr="00B56FC2">
        <w:rPr>
          <w:rFonts w:ascii="Times New Roman" w:hAnsi="Times New Roman"/>
          <w:b/>
          <w:sz w:val="32"/>
        </w:rPr>
        <w:t>Implementační smlouva</w:t>
      </w:r>
    </w:p>
    <w:p w14:paraId="6C4A1702" w14:textId="77777777" w:rsidR="00A109CE" w:rsidRPr="00B56FC2" w:rsidRDefault="00A109CE" w:rsidP="00F01049">
      <w:pPr>
        <w:jc w:val="center"/>
        <w:rPr>
          <w:rFonts w:ascii="Times New Roman" w:hAnsi="Times New Roman"/>
          <w:b/>
        </w:rPr>
      </w:pPr>
    </w:p>
    <w:p w14:paraId="71618FB9" w14:textId="77777777" w:rsidR="00F25002" w:rsidRPr="00B56FC2" w:rsidRDefault="00F25002" w:rsidP="00926FAE">
      <w:pPr>
        <w:rPr>
          <w:rFonts w:ascii="Times New Roman" w:hAnsi="Times New Roman"/>
          <w:b/>
        </w:rPr>
      </w:pPr>
      <w:bookmarkStart w:id="0" w:name="_Hlk181103617"/>
      <w:r w:rsidRPr="00B56FC2">
        <w:rPr>
          <w:rFonts w:ascii="Times New Roman" w:hAnsi="Times New Roman"/>
          <w:b/>
        </w:rPr>
        <w:t>Označení smluvních stran</w:t>
      </w:r>
    </w:p>
    <w:p w14:paraId="46D3B0E8" w14:textId="77777777" w:rsidR="00926FAE" w:rsidRPr="00B56FC2" w:rsidRDefault="00926FAE" w:rsidP="00926FAE">
      <w:pPr>
        <w:rPr>
          <w:rFonts w:ascii="Times New Roman" w:hAnsi="Times New Roman"/>
        </w:rPr>
      </w:pPr>
    </w:p>
    <w:p w14:paraId="42368222" w14:textId="77777777" w:rsidR="00926FAE" w:rsidRPr="0071611B" w:rsidRDefault="00926FAE" w:rsidP="0093448B">
      <w:pPr>
        <w:ind w:left="2120" w:right="-2" w:hanging="2120"/>
        <w:rPr>
          <w:rFonts w:ascii="Times New Roman" w:hAnsi="Times New Roman"/>
          <w:b/>
        </w:rPr>
      </w:pPr>
      <w:r w:rsidRPr="0071611B">
        <w:rPr>
          <w:rFonts w:ascii="Times New Roman" w:hAnsi="Times New Roman"/>
          <w:b/>
        </w:rPr>
        <w:t>Objednatel</w:t>
      </w:r>
      <w:r w:rsidRPr="0071611B">
        <w:rPr>
          <w:rFonts w:ascii="Times New Roman" w:hAnsi="Times New Roman"/>
          <w:b/>
        </w:rPr>
        <w:tab/>
      </w:r>
      <w:r w:rsidRPr="0071611B">
        <w:rPr>
          <w:rFonts w:ascii="Times New Roman" w:hAnsi="Times New Roman"/>
          <w:b/>
        </w:rPr>
        <w:tab/>
        <w:t>Oblastní nemocnice Náchod a.s.</w:t>
      </w:r>
      <w:r>
        <w:rPr>
          <w:rFonts w:ascii="Times New Roman" w:hAnsi="Times New Roman"/>
          <w:b/>
        </w:rPr>
        <w:t xml:space="preserve">  (ONN) a její odštěpný závod </w:t>
      </w:r>
      <w:r w:rsidRPr="00213021">
        <w:rPr>
          <w:rFonts w:ascii="Times New Roman" w:hAnsi="Times New Roman"/>
          <w:b/>
        </w:rPr>
        <w:t xml:space="preserve">Nemocnice Rychnov nad Kněžnou </w:t>
      </w:r>
      <w:proofErr w:type="spellStart"/>
      <w:r w:rsidRPr="00213021">
        <w:rPr>
          <w:rFonts w:ascii="Times New Roman" w:hAnsi="Times New Roman"/>
          <w:b/>
        </w:rPr>
        <w:t>o.z</w:t>
      </w:r>
      <w:proofErr w:type="spellEnd"/>
      <w:r w:rsidRPr="00213021">
        <w:rPr>
          <w:rFonts w:ascii="Times New Roman" w:hAnsi="Times New Roman"/>
          <w:b/>
        </w:rPr>
        <w:t>.</w:t>
      </w:r>
      <w:r>
        <w:rPr>
          <w:rFonts w:ascii="Times New Roman" w:hAnsi="Times New Roman"/>
          <w:b/>
        </w:rPr>
        <w:t xml:space="preserve"> (NRK)</w:t>
      </w:r>
    </w:p>
    <w:p w14:paraId="402B21A0" w14:textId="77777777" w:rsidR="00926FAE" w:rsidRDefault="00926FAE" w:rsidP="0093448B">
      <w:pPr>
        <w:ind w:right="-2"/>
        <w:rPr>
          <w:rFonts w:ascii="Times New Roman" w:hAnsi="Times New Roman"/>
        </w:rPr>
      </w:pPr>
      <w:r w:rsidRPr="0071611B">
        <w:rPr>
          <w:rFonts w:ascii="Times New Roman" w:hAnsi="Times New Roman"/>
        </w:rPr>
        <w:t>Sídlo</w:t>
      </w:r>
      <w:r>
        <w:rPr>
          <w:rFonts w:ascii="Times New Roman" w:hAnsi="Times New Roman"/>
        </w:rPr>
        <w:t xml:space="preserve"> ONN</w:t>
      </w:r>
      <w:r w:rsidRPr="0071611B">
        <w:rPr>
          <w:rFonts w:ascii="Times New Roman" w:hAnsi="Times New Roman"/>
        </w:rPr>
        <w:t>:</w:t>
      </w:r>
      <w:r w:rsidRPr="0071611B">
        <w:rPr>
          <w:rFonts w:ascii="Times New Roman" w:hAnsi="Times New Roman"/>
        </w:rPr>
        <w:tab/>
      </w:r>
      <w:r w:rsidRPr="0071611B">
        <w:rPr>
          <w:rFonts w:ascii="Times New Roman" w:hAnsi="Times New Roman"/>
        </w:rPr>
        <w:tab/>
        <w:t>Purkyňova 446, 547 01 Náchod</w:t>
      </w:r>
    </w:p>
    <w:p w14:paraId="51B5D7B5" w14:textId="77777777" w:rsidR="00926FAE" w:rsidRPr="0071611B" w:rsidRDefault="00926FAE" w:rsidP="0093448B">
      <w:pPr>
        <w:ind w:right="-2"/>
        <w:rPr>
          <w:rFonts w:ascii="Times New Roman" w:hAnsi="Times New Roman"/>
        </w:rPr>
      </w:pPr>
      <w:r>
        <w:rPr>
          <w:rFonts w:ascii="Times New Roman" w:hAnsi="Times New Roman"/>
        </w:rPr>
        <w:t>Sídlo NRK:</w:t>
      </w:r>
      <w:r>
        <w:rPr>
          <w:rFonts w:ascii="Times New Roman" w:hAnsi="Times New Roman"/>
        </w:rPr>
        <w:tab/>
      </w:r>
      <w:r>
        <w:rPr>
          <w:rFonts w:ascii="Times New Roman" w:hAnsi="Times New Roman"/>
        </w:rPr>
        <w:tab/>
      </w:r>
      <w:r w:rsidRPr="00213021">
        <w:rPr>
          <w:rFonts w:ascii="Times New Roman" w:hAnsi="Times New Roman"/>
        </w:rPr>
        <w:t>Jiráskova 506, 516 01 Rychnov nad Kněžnou</w:t>
      </w:r>
    </w:p>
    <w:p w14:paraId="482119C3" w14:textId="77777777" w:rsidR="00926FAE" w:rsidRPr="0071611B" w:rsidRDefault="00926FAE" w:rsidP="0093448B">
      <w:pPr>
        <w:ind w:right="-2"/>
        <w:rPr>
          <w:rFonts w:ascii="Times New Roman" w:hAnsi="Times New Roman"/>
        </w:rPr>
      </w:pPr>
      <w:r w:rsidRPr="0071611B">
        <w:rPr>
          <w:rFonts w:ascii="Times New Roman" w:hAnsi="Times New Roman"/>
        </w:rPr>
        <w:t>IČ:</w:t>
      </w:r>
      <w:r w:rsidRPr="0071611B">
        <w:rPr>
          <w:rFonts w:ascii="Times New Roman" w:hAnsi="Times New Roman"/>
        </w:rPr>
        <w:tab/>
      </w:r>
      <w:r w:rsidRPr="0071611B">
        <w:rPr>
          <w:rFonts w:ascii="Times New Roman" w:hAnsi="Times New Roman"/>
        </w:rPr>
        <w:tab/>
      </w:r>
      <w:r w:rsidRPr="0071611B">
        <w:rPr>
          <w:rFonts w:ascii="Times New Roman" w:hAnsi="Times New Roman"/>
        </w:rPr>
        <w:tab/>
        <w:t>26000202</w:t>
      </w:r>
    </w:p>
    <w:p w14:paraId="38E633F8" w14:textId="77777777" w:rsidR="00926FAE" w:rsidRPr="0071611B" w:rsidRDefault="00926FAE" w:rsidP="0093448B">
      <w:pPr>
        <w:ind w:right="-2"/>
        <w:rPr>
          <w:rFonts w:ascii="Times New Roman" w:hAnsi="Times New Roman"/>
        </w:rPr>
      </w:pPr>
      <w:r w:rsidRPr="0071611B">
        <w:rPr>
          <w:rFonts w:ascii="Times New Roman" w:hAnsi="Times New Roman"/>
        </w:rPr>
        <w:t>DIČ pro účely DPH:</w:t>
      </w:r>
      <w:r w:rsidRPr="0071611B">
        <w:rPr>
          <w:rFonts w:ascii="Times New Roman" w:hAnsi="Times New Roman"/>
        </w:rPr>
        <w:tab/>
        <w:t>699004900</w:t>
      </w:r>
    </w:p>
    <w:p w14:paraId="72647AAC" w14:textId="77777777" w:rsidR="00926FAE" w:rsidRPr="0071611B" w:rsidRDefault="00926FAE" w:rsidP="0093448B">
      <w:pPr>
        <w:ind w:left="2120" w:right="-2" w:hanging="2120"/>
        <w:rPr>
          <w:rFonts w:ascii="Times New Roman" w:hAnsi="Times New Roman"/>
        </w:rPr>
      </w:pPr>
      <w:r w:rsidRPr="0071611B">
        <w:rPr>
          <w:rFonts w:ascii="Times New Roman" w:hAnsi="Times New Roman"/>
        </w:rPr>
        <w:t>Zastoupení:</w:t>
      </w:r>
      <w:r w:rsidRPr="0071611B">
        <w:tab/>
      </w:r>
      <w:r w:rsidRPr="0071611B">
        <w:tab/>
      </w:r>
      <w:bookmarkStart w:id="1" w:name="_Hlk178789537"/>
      <w:r w:rsidRPr="0071611B">
        <w:rPr>
          <w:rFonts w:ascii="Times New Roman" w:hAnsi="Times New Roman"/>
        </w:rPr>
        <w:t>RNDr. Bc. Jan Mach, předseda správní rady</w:t>
      </w:r>
      <w:bookmarkEnd w:id="1"/>
      <w:r>
        <w:rPr>
          <w:rFonts w:ascii="Times New Roman" w:hAnsi="Times New Roman"/>
        </w:rPr>
        <w:t xml:space="preserve"> ONN a Ing. Luboš Mottl, </w:t>
      </w:r>
      <w:r w:rsidRPr="00213021">
        <w:rPr>
          <w:rFonts w:ascii="Times New Roman" w:hAnsi="Times New Roman"/>
        </w:rPr>
        <w:t xml:space="preserve">vedoucí odštěpného závodu </w:t>
      </w:r>
      <w:r>
        <w:rPr>
          <w:rFonts w:ascii="Times New Roman" w:hAnsi="Times New Roman"/>
        </w:rPr>
        <w:t>NRK</w:t>
      </w:r>
    </w:p>
    <w:p w14:paraId="13C30090" w14:textId="77777777" w:rsidR="00926FAE" w:rsidRDefault="00926FAE" w:rsidP="0093448B">
      <w:pPr>
        <w:ind w:left="2120" w:right="-2" w:hanging="2120"/>
        <w:rPr>
          <w:rFonts w:ascii="Times New Roman" w:hAnsi="Times New Roman"/>
          <w:i/>
          <w:iCs/>
        </w:rPr>
      </w:pPr>
      <w:r w:rsidRPr="0071611B">
        <w:rPr>
          <w:rFonts w:ascii="Times New Roman" w:hAnsi="Times New Roman"/>
        </w:rPr>
        <w:t>Bankovní spojení</w:t>
      </w:r>
      <w:r>
        <w:rPr>
          <w:rFonts w:ascii="Times New Roman" w:hAnsi="Times New Roman"/>
        </w:rPr>
        <w:t xml:space="preserve"> pro ONN </w:t>
      </w:r>
      <w:r w:rsidRPr="0071611B">
        <w:rPr>
          <w:rFonts w:ascii="Times New Roman" w:hAnsi="Times New Roman"/>
        </w:rPr>
        <w:t xml:space="preserve">: </w:t>
      </w:r>
      <w:r w:rsidRPr="0071611B">
        <w:rPr>
          <w:rFonts w:ascii="Times New Roman" w:hAnsi="Times New Roman"/>
        </w:rPr>
        <w:tab/>
      </w:r>
      <w:r w:rsidRPr="0071611B">
        <w:rPr>
          <w:rFonts w:ascii="Times New Roman" w:hAnsi="Times New Roman"/>
          <w:i/>
          <w:iCs/>
        </w:rPr>
        <w:t>[bude</w:t>
      </w:r>
      <w:r w:rsidRPr="0071611B">
        <w:rPr>
          <w:rFonts w:ascii="Times New Roman" w:hAnsi="Times New Roman"/>
        </w:rPr>
        <w:t xml:space="preserve"> </w:t>
      </w:r>
      <w:r w:rsidRPr="0071611B">
        <w:rPr>
          <w:rFonts w:ascii="Times New Roman" w:hAnsi="Times New Roman"/>
          <w:i/>
          <w:iCs/>
        </w:rPr>
        <w:t>doplněno Objednatelem při podpisu smlouvy]</w:t>
      </w:r>
    </w:p>
    <w:p w14:paraId="3AF95354" w14:textId="77777777" w:rsidR="00926FAE" w:rsidRPr="00213021" w:rsidRDefault="00926FAE" w:rsidP="0093448B">
      <w:pPr>
        <w:ind w:left="2120" w:right="-2" w:hanging="2120"/>
        <w:rPr>
          <w:rFonts w:ascii="Times New Roman" w:hAnsi="Times New Roman"/>
          <w:i/>
          <w:iCs/>
        </w:rPr>
      </w:pPr>
      <w:r w:rsidRPr="0071611B">
        <w:rPr>
          <w:rFonts w:ascii="Times New Roman" w:hAnsi="Times New Roman"/>
        </w:rPr>
        <w:t>Bankovní spojení</w:t>
      </w:r>
      <w:r>
        <w:rPr>
          <w:rFonts w:ascii="Times New Roman" w:hAnsi="Times New Roman"/>
        </w:rPr>
        <w:t xml:space="preserve"> pro NRK </w:t>
      </w:r>
      <w:r w:rsidRPr="0071611B">
        <w:rPr>
          <w:rFonts w:ascii="Times New Roman" w:hAnsi="Times New Roman"/>
        </w:rPr>
        <w:t xml:space="preserve">: </w:t>
      </w:r>
      <w:r w:rsidRPr="0071611B">
        <w:rPr>
          <w:rFonts w:ascii="Times New Roman" w:hAnsi="Times New Roman"/>
        </w:rPr>
        <w:tab/>
      </w:r>
      <w:r w:rsidRPr="0071611B">
        <w:rPr>
          <w:rFonts w:ascii="Times New Roman" w:hAnsi="Times New Roman"/>
          <w:i/>
          <w:iCs/>
        </w:rPr>
        <w:t>[bude</w:t>
      </w:r>
      <w:r w:rsidRPr="0071611B">
        <w:rPr>
          <w:rFonts w:ascii="Times New Roman" w:hAnsi="Times New Roman"/>
        </w:rPr>
        <w:t xml:space="preserve"> </w:t>
      </w:r>
      <w:r w:rsidRPr="0071611B">
        <w:rPr>
          <w:rFonts w:ascii="Times New Roman" w:hAnsi="Times New Roman"/>
          <w:i/>
          <w:iCs/>
        </w:rPr>
        <w:t>doplněno Objednatelem při podpisu smlouvy]</w:t>
      </w:r>
    </w:p>
    <w:p w14:paraId="09FE8E24" w14:textId="77777777" w:rsidR="00926FAE" w:rsidRPr="0071611B" w:rsidRDefault="00926FAE" w:rsidP="0093448B">
      <w:pPr>
        <w:ind w:left="2120" w:right="-2" w:hanging="2120"/>
        <w:rPr>
          <w:rFonts w:ascii="Segoe UI" w:eastAsia="Segoe UI" w:hAnsi="Segoe UI" w:cs="Segoe UI"/>
          <w:sz w:val="16"/>
          <w:szCs w:val="16"/>
        </w:rPr>
      </w:pPr>
      <w:r w:rsidRPr="0071611B">
        <w:rPr>
          <w:rFonts w:ascii="Times New Roman" w:hAnsi="Times New Roman"/>
        </w:rPr>
        <w:t>Kontaktní osoba ve věcech smluvních:</w:t>
      </w:r>
      <w:r w:rsidRPr="0071611B">
        <w:rPr>
          <w:rFonts w:eastAsiaTheme="minorEastAsia"/>
        </w:rPr>
        <w:t xml:space="preserve"> </w:t>
      </w:r>
      <w:r w:rsidRPr="0071611B">
        <w:tab/>
      </w:r>
      <w:r w:rsidRPr="0071611B">
        <w:rPr>
          <w:rFonts w:ascii="Times New Roman" w:hAnsi="Times New Roman"/>
        </w:rPr>
        <w:t xml:space="preserve">RNDr. Bc. Jan Mach [tel.: </w:t>
      </w:r>
      <w:r w:rsidRPr="0071611B">
        <w:rPr>
          <w:rFonts w:ascii="Times New Roman" w:hAnsi="Times New Roman"/>
          <w:i/>
          <w:iCs/>
        </w:rPr>
        <w:t>bude doplněno</w:t>
      </w:r>
      <w:r w:rsidRPr="0071611B">
        <w:rPr>
          <w:rFonts w:ascii="Times New Roman" w:hAnsi="Times New Roman"/>
        </w:rPr>
        <w:t xml:space="preserve"> a e-mail: </w:t>
      </w:r>
      <w:r w:rsidRPr="0071611B">
        <w:rPr>
          <w:rFonts w:ascii="Times New Roman" w:hAnsi="Times New Roman"/>
          <w:i/>
          <w:iCs/>
        </w:rPr>
        <w:t>bude doplněno</w:t>
      </w:r>
      <w:r w:rsidRPr="0071611B">
        <w:rPr>
          <w:rFonts w:ascii="Times New Roman" w:hAnsi="Times New Roman"/>
        </w:rPr>
        <w:t>]</w:t>
      </w:r>
    </w:p>
    <w:p w14:paraId="059FBFA4" w14:textId="77777777" w:rsidR="00926FAE" w:rsidRPr="0071611B" w:rsidRDefault="00926FAE" w:rsidP="0093448B">
      <w:pPr>
        <w:ind w:left="2120" w:right="-2" w:hanging="2120"/>
        <w:rPr>
          <w:rFonts w:ascii="Times New Roman" w:hAnsi="Times New Roman"/>
        </w:rPr>
      </w:pPr>
      <w:r w:rsidRPr="0071611B">
        <w:rPr>
          <w:rFonts w:ascii="Times New Roman" w:hAnsi="Times New Roman"/>
        </w:rPr>
        <w:t xml:space="preserve">Kontaktní osoba ve věcech technických: Ing. Bohuslav Hrabčuk [tel.: </w:t>
      </w:r>
      <w:r w:rsidRPr="0071611B">
        <w:rPr>
          <w:rFonts w:ascii="Times New Roman" w:hAnsi="Times New Roman"/>
          <w:i/>
          <w:iCs/>
        </w:rPr>
        <w:t>bude doplněno</w:t>
      </w:r>
      <w:r w:rsidRPr="0071611B">
        <w:rPr>
          <w:rFonts w:ascii="Times New Roman" w:hAnsi="Times New Roman"/>
        </w:rPr>
        <w:t xml:space="preserve"> a e-mail: </w:t>
      </w:r>
      <w:r w:rsidRPr="0071611B">
        <w:rPr>
          <w:rFonts w:ascii="Times New Roman" w:hAnsi="Times New Roman"/>
          <w:i/>
          <w:iCs/>
        </w:rPr>
        <w:t>bude doplněno</w:t>
      </w:r>
      <w:r w:rsidRPr="0071611B">
        <w:rPr>
          <w:rFonts w:ascii="Times New Roman" w:hAnsi="Times New Roman"/>
        </w:rPr>
        <w:t>]</w:t>
      </w:r>
    </w:p>
    <w:p w14:paraId="5C87B1C5" w14:textId="77777777" w:rsidR="00926FAE" w:rsidRPr="0071611B" w:rsidRDefault="00926FAE" w:rsidP="0093448B">
      <w:pPr>
        <w:ind w:right="-2"/>
        <w:rPr>
          <w:rFonts w:ascii="Times New Roman" w:hAnsi="Times New Roman"/>
          <w:u w:val="single"/>
        </w:rPr>
      </w:pPr>
      <w:r w:rsidRPr="0071611B">
        <w:rPr>
          <w:rFonts w:ascii="Times New Roman" w:hAnsi="Times New Roman"/>
          <w:u w:val="single"/>
        </w:rPr>
        <w:t>na straně první (dále jen jako „objednatel“)</w:t>
      </w:r>
    </w:p>
    <w:p w14:paraId="5CBBBF70" w14:textId="77777777" w:rsidR="00926FAE" w:rsidRPr="00F57730" w:rsidRDefault="00926FAE" w:rsidP="00926FAE">
      <w:pPr>
        <w:rPr>
          <w:rFonts w:ascii="Times New Roman" w:hAnsi="Times New Roman"/>
          <w:sz w:val="22"/>
          <w:szCs w:val="22"/>
        </w:rPr>
      </w:pPr>
    </w:p>
    <w:p w14:paraId="29AC029B" w14:textId="77777777" w:rsidR="00926FAE" w:rsidRPr="00F57730" w:rsidRDefault="00926FAE" w:rsidP="00926FAE">
      <w:pPr>
        <w:rPr>
          <w:rFonts w:ascii="Times New Roman" w:hAnsi="Times New Roman"/>
          <w:sz w:val="22"/>
          <w:szCs w:val="22"/>
        </w:rPr>
      </w:pPr>
      <w:r w:rsidRPr="00F57730">
        <w:rPr>
          <w:rFonts w:ascii="Times New Roman" w:hAnsi="Times New Roman"/>
          <w:sz w:val="22"/>
          <w:szCs w:val="22"/>
        </w:rPr>
        <w:t>a</w:t>
      </w:r>
    </w:p>
    <w:p w14:paraId="46ECC2C2" w14:textId="77777777" w:rsidR="00926FAE" w:rsidRPr="00F57730" w:rsidRDefault="00926FAE" w:rsidP="00926FAE">
      <w:pPr>
        <w:rPr>
          <w:rFonts w:ascii="Times New Roman" w:hAnsi="Times New Roman"/>
          <w:sz w:val="22"/>
          <w:szCs w:val="22"/>
        </w:rPr>
      </w:pPr>
    </w:p>
    <w:p w14:paraId="03F86D23" w14:textId="77777777" w:rsidR="00926FAE" w:rsidRPr="00F57730" w:rsidRDefault="00926FAE" w:rsidP="00926FAE">
      <w:pPr>
        <w:rPr>
          <w:rFonts w:ascii="Times New Roman" w:hAnsi="Times New Roman"/>
        </w:rPr>
      </w:pPr>
      <w:r w:rsidRPr="00F57730">
        <w:rPr>
          <w:rFonts w:ascii="Times New Roman" w:hAnsi="Times New Roman"/>
          <w:b/>
        </w:rPr>
        <w:t xml:space="preserve">Poskytovatel </w:t>
      </w:r>
      <w:r w:rsidRPr="00F57730">
        <w:rPr>
          <w:rFonts w:ascii="Times New Roman" w:hAnsi="Times New Roman"/>
          <w:b/>
        </w:rPr>
        <w:tab/>
      </w:r>
      <w:r w:rsidRPr="00F57730">
        <w:rPr>
          <w:rFonts w:ascii="Times New Roman" w:hAnsi="Times New Roman"/>
          <w:b/>
        </w:rPr>
        <w:tab/>
      </w:r>
      <w:bookmarkStart w:id="2" w:name="_Hlk181098356"/>
      <w:r w:rsidRPr="00F57730">
        <w:rPr>
          <w:rFonts w:ascii="Times New Roman" w:hAnsi="Times New Roman"/>
        </w:rPr>
        <w:t>[</w:t>
      </w:r>
      <w:r w:rsidRPr="00F57730">
        <w:rPr>
          <w:rFonts w:ascii="Times New Roman" w:hAnsi="Times New Roman"/>
          <w:highlight w:val="yellow"/>
        </w:rPr>
        <w:t>DOPLNIT</w:t>
      </w:r>
      <w:r w:rsidRPr="00F57730">
        <w:rPr>
          <w:rFonts w:ascii="Times New Roman" w:hAnsi="Times New Roman"/>
        </w:rPr>
        <w:t>]</w:t>
      </w:r>
      <w:bookmarkEnd w:id="2"/>
    </w:p>
    <w:p w14:paraId="6C7F9754" w14:textId="77777777" w:rsidR="00926FAE" w:rsidRPr="00F57730" w:rsidRDefault="00926FAE" w:rsidP="00926FAE">
      <w:pPr>
        <w:rPr>
          <w:rFonts w:ascii="Times New Roman" w:hAnsi="Times New Roman"/>
        </w:rPr>
      </w:pPr>
      <w:r w:rsidRPr="00F57730">
        <w:rPr>
          <w:rFonts w:ascii="Times New Roman" w:hAnsi="Times New Roman"/>
        </w:rPr>
        <w:t>Sídlo:</w:t>
      </w:r>
      <w:r w:rsidRPr="00F57730">
        <w:rPr>
          <w:rFonts w:ascii="Times New Roman" w:hAnsi="Times New Roman"/>
        </w:rPr>
        <w:tab/>
      </w:r>
      <w:r w:rsidRPr="00F57730">
        <w:rPr>
          <w:rFonts w:ascii="Times New Roman" w:hAnsi="Times New Roman"/>
        </w:rPr>
        <w:tab/>
      </w:r>
      <w:r w:rsidRPr="00F57730">
        <w:rPr>
          <w:rFonts w:ascii="Times New Roman" w:hAnsi="Times New Roman"/>
        </w:rPr>
        <w:tab/>
        <w:t>[</w:t>
      </w:r>
      <w:r w:rsidRPr="00F57730">
        <w:rPr>
          <w:rFonts w:ascii="Times New Roman" w:hAnsi="Times New Roman"/>
          <w:highlight w:val="yellow"/>
        </w:rPr>
        <w:t>DOPLNIT</w:t>
      </w:r>
      <w:r w:rsidRPr="00F57730">
        <w:rPr>
          <w:rFonts w:ascii="Times New Roman" w:hAnsi="Times New Roman"/>
        </w:rPr>
        <w:t>]</w:t>
      </w:r>
    </w:p>
    <w:p w14:paraId="75DD5385" w14:textId="77777777" w:rsidR="00926FAE" w:rsidRPr="00F57730" w:rsidRDefault="00926FAE" w:rsidP="00926FAE">
      <w:pPr>
        <w:rPr>
          <w:rFonts w:ascii="Times New Roman" w:hAnsi="Times New Roman"/>
        </w:rPr>
      </w:pPr>
      <w:r w:rsidRPr="00F57730">
        <w:rPr>
          <w:rFonts w:ascii="Times New Roman" w:hAnsi="Times New Roman"/>
        </w:rPr>
        <w:t>IČ:</w:t>
      </w:r>
      <w:r w:rsidRPr="00F57730">
        <w:rPr>
          <w:rFonts w:ascii="Times New Roman" w:hAnsi="Times New Roman"/>
        </w:rPr>
        <w:tab/>
      </w:r>
      <w:r w:rsidRPr="00F57730">
        <w:rPr>
          <w:rFonts w:ascii="Times New Roman" w:hAnsi="Times New Roman"/>
        </w:rPr>
        <w:tab/>
      </w:r>
      <w:r w:rsidRPr="00F57730">
        <w:rPr>
          <w:rFonts w:ascii="Times New Roman" w:hAnsi="Times New Roman"/>
        </w:rPr>
        <w:tab/>
        <w:t>[</w:t>
      </w:r>
      <w:r w:rsidRPr="00F57730">
        <w:rPr>
          <w:rFonts w:ascii="Times New Roman" w:hAnsi="Times New Roman"/>
          <w:highlight w:val="yellow"/>
        </w:rPr>
        <w:t>DOPLNIT</w:t>
      </w:r>
      <w:r w:rsidRPr="00F57730">
        <w:rPr>
          <w:rFonts w:ascii="Times New Roman" w:hAnsi="Times New Roman"/>
        </w:rPr>
        <w:t xml:space="preserve">]  </w:t>
      </w:r>
      <w:r>
        <w:rPr>
          <w:rFonts w:ascii="Times New Roman" w:hAnsi="Times New Roman"/>
        </w:rPr>
        <w:tab/>
      </w:r>
      <w:r w:rsidRPr="00F57730">
        <w:rPr>
          <w:rFonts w:ascii="Times New Roman" w:hAnsi="Times New Roman"/>
        </w:rPr>
        <w:t>DIČ: [</w:t>
      </w:r>
      <w:r w:rsidRPr="00F57730">
        <w:rPr>
          <w:rFonts w:ascii="Times New Roman" w:hAnsi="Times New Roman"/>
          <w:highlight w:val="yellow"/>
        </w:rPr>
        <w:t>DOPLNIT</w:t>
      </w:r>
      <w:r w:rsidRPr="00F57730">
        <w:rPr>
          <w:rFonts w:ascii="Times New Roman" w:hAnsi="Times New Roman"/>
        </w:rPr>
        <w:t>]</w:t>
      </w:r>
    </w:p>
    <w:p w14:paraId="46DA05A2" w14:textId="77777777" w:rsidR="00926FAE" w:rsidRPr="00F57730" w:rsidRDefault="00926FAE" w:rsidP="00926FAE">
      <w:pPr>
        <w:rPr>
          <w:rFonts w:ascii="Times New Roman" w:hAnsi="Times New Roman"/>
        </w:rPr>
      </w:pPr>
      <w:r w:rsidRPr="00F57730">
        <w:rPr>
          <w:rFonts w:ascii="Times New Roman" w:hAnsi="Times New Roman"/>
        </w:rPr>
        <w:t>Zastoupení:</w:t>
      </w:r>
      <w:r w:rsidRPr="00F57730">
        <w:rPr>
          <w:rFonts w:ascii="Times New Roman" w:hAnsi="Times New Roman"/>
        </w:rPr>
        <w:tab/>
      </w:r>
      <w:r w:rsidRPr="00F57730">
        <w:rPr>
          <w:rFonts w:ascii="Times New Roman" w:hAnsi="Times New Roman"/>
        </w:rPr>
        <w:tab/>
        <w:t>[</w:t>
      </w:r>
      <w:r w:rsidRPr="00F57730">
        <w:rPr>
          <w:rFonts w:ascii="Times New Roman" w:hAnsi="Times New Roman"/>
          <w:highlight w:val="yellow"/>
        </w:rPr>
        <w:t>DOPLNIT</w:t>
      </w:r>
      <w:r w:rsidRPr="00F57730">
        <w:rPr>
          <w:rFonts w:ascii="Times New Roman" w:hAnsi="Times New Roman"/>
        </w:rPr>
        <w:t>]</w:t>
      </w:r>
    </w:p>
    <w:p w14:paraId="3516FC7B" w14:textId="77777777" w:rsidR="00926FAE" w:rsidRPr="00F57730" w:rsidRDefault="00926FAE" w:rsidP="00926FAE">
      <w:pPr>
        <w:rPr>
          <w:rFonts w:ascii="Times New Roman" w:hAnsi="Times New Roman"/>
        </w:rPr>
      </w:pPr>
      <w:r w:rsidRPr="00F57730">
        <w:rPr>
          <w:rFonts w:ascii="Times New Roman" w:hAnsi="Times New Roman"/>
        </w:rPr>
        <w:t xml:space="preserve">Bankovní spojení: </w:t>
      </w:r>
      <w:r w:rsidRPr="00F57730">
        <w:rPr>
          <w:rFonts w:ascii="Times New Roman" w:hAnsi="Times New Roman"/>
        </w:rPr>
        <w:tab/>
        <w:t>[</w:t>
      </w:r>
      <w:r w:rsidRPr="00F57730">
        <w:rPr>
          <w:rFonts w:ascii="Times New Roman" w:hAnsi="Times New Roman"/>
          <w:highlight w:val="yellow"/>
        </w:rPr>
        <w:t>DOPLNIT</w:t>
      </w:r>
      <w:r w:rsidRPr="00F57730">
        <w:rPr>
          <w:rFonts w:ascii="Times New Roman" w:hAnsi="Times New Roman"/>
        </w:rPr>
        <w:t>]</w:t>
      </w:r>
      <w:r w:rsidRPr="00F57730">
        <w:rPr>
          <w:rFonts w:ascii="Times New Roman" w:hAnsi="Times New Roman"/>
        </w:rPr>
        <w:tab/>
        <w:t>číslo účtu: [</w:t>
      </w:r>
      <w:r w:rsidRPr="00F57730">
        <w:rPr>
          <w:rFonts w:ascii="Times New Roman" w:hAnsi="Times New Roman"/>
          <w:highlight w:val="yellow"/>
        </w:rPr>
        <w:t>DOPLNIT</w:t>
      </w:r>
      <w:r w:rsidRPr="00F57730">
        <w:rPr>
          <w:rFonts w:ascii="Times New Roman" w:hAnsi="Times New Roman"/>
        </w:rPr>
        <w:t>]</w:t>
      </w:r>
    </w:p>
    <w:p w14:paraId="4DE0D259" w14:textId="77777777" w:rsidR="00926FAE" w:rsidRPr="00F57730" w:rsidRDefault="00926FAE" w:rsidP="00926FAE">
      <w:pPr>
        <w:rPr>
          <w:rFonts w:ascii="Times New Roman" w:hAnsi="Times New Roman"/>
        </w:rPr>
      </w:pPr>
    </w:p>
    <w:p w14:paraId="44F28E1A" w14:textId="77777777" w:rsidR="00926FAE" w:rsidRPr="00F57730" w:rsidRDefault="00926FAE" w:rsidP="00926FAE">
      <w:pPr>
        <w:rPr>
          <w:rFonts w:ascii="Times New Roman" w:hAnsi="Times New Roman"/>
        </w:rPr>
      </w:pPr>
      <w:r w:rsidRPr="00F57730">
        <w:rPr>
          <w:rFonts w:ascii="Times New Roman" w:hAnsi="Times New Roman"/>
        </w:rPr>
        <w:t xml:space="preserve">Kontaktní osoba ve věcech smluvních: </w:t>
      </w:r>
      <w:r>
        <w:rPr>
          <w:rFonts w:ascii="Times New Roman" w:hAnsi="Times New Roman"/>
        </w:rPr>
        <w:tab/>
      </w:r>
      <w:r w:rsidRPr="00F57730">
        <w:rPr>
          <w:rFonts w:ascii="Times New Roman" w:hAnsi="Times New Roman"/>
        </w:rPr>
        <w:t>[</w:t>
      </w:r>
      <w:r w:rsidRPr="00F57730">
        <w:rPr>
          <w:rFonts w:ascii="Times New Roman" w:hAnsi="Times New Roman"/>
          <w:highlight w:val="yellow"/>
        </w:rPr>
        <w:t>DOPLNIT</w:t>
      </w:r>
      <w:r w:rsidRPr="00F57730">
        <w:rPr>
          <w:rFonts w:ascii="Times New Roman" w:hAnsi="Times New Roman"/>
        </w:rPr>
        <w:t xml:space="preserve"> vč. tel. a e-mailu]</w:t>
      </w:r>
    </w:p>
    <w:p w14:paraId="28425942" w14:textId="77777777" w:rsidR="00926FAE" w:rsidRPr="00F57730" w:rsidRDefault="00926FAE" w:rsidP="00926FAE">
      <w:pPr>
        <w:rPr>
          <w:rFonts w:ascii="Times New Roman" w:hAnsi="Times New Roman"/>
        </w:rPr>
      </w:pPr>
      <w:r w:rsidRPr="00F57730">
        <w:rPr>
          <w:rFonts w:ascii="Times New Roman" w:hAnsi="Times New Roman"/>
        </w:rPr>
        <w:t xml:space="preserve">Kontaktní osoba ve věcech technických: </w:t>
      </w:r>
      <w:r>
        <w:rPr>
          <w:rFonts w:ascii="Times New Roman" w:hAnsi="Times New Roman"/>
        </w:rPr>
        <w:tab/>
      </w:r>
      <w:r w:rsidRPr="00F57730">
        <w:rPr>
          <w:rFonts w:ascii="Times New Roman" w:hAnsi="Times New Roman"/>
        </w:rPr>
        <w:t>[</w:t>
      </w:r>
      <w:r w:rsidRPr="00F57730">
        <w:rPr>
          <w:rFonts w:ascii="Times New Roman" w:hAnsi="Times New Roman"/>
          <w:highlight w:val="yellow"/>
        </w:rPr>
        <w:t>DOPLNIT</w:t>
      </w:r>
      <w:r w:rsidRPr="00F57730">
        <w:rPr>
          <w:rFonts w:ascii="Times New Roman" w:hAnsi="Times New Roman"/>
        </w:rPr>
        <w:t xml:space="preserve"> vč. tel. a e-mailu]</w:t>
      </w:r>
    </w:p>
    <w:p w14:paraId="1466FC57" w14:textId="77777777" w:rsidR="00926FAE" w:rsidRPr="00F57730" w:rsidRDefault="00926FAE" w:rsidP="00926FAE">
      <w:pPr>
        <w:rPr>
          <w:rFonts w:ascii="Times New Roman" w:hAnsi="Times New Roman"/>
          <w:u w:val="single"/>
        </w:rPr>
      </w:pPr>
      <w:r w:rsidRPr="00F57730">
        <w:rPr>
          <w:rFonts w:ascii="Times New Roman" w:hAnsi="Times New Roman"/>
          <w:u w:val="single"/>
        </w:rPr>
        <w:t>na straně druhé (dále jen jako „poskytovatel“)</w:t>
      </w:r>
    </w:p>
    <w:bookmarkEnd w:id="0"/>
    <w:p w14:paraId="4DEB5465" w14:textId="77777777" w:rsidR="00A109CE" w:rsidRPr="00B56FC2" w:rsidRDefault="00A109CE" w:rsidP="00DA326D">
      <w:pPr>
        <w:rPr>
          <w:rFonts w:ascii="Times New Roman" w:hAnsi="Times New Roman"/>
        </w:rPr>
      </w:pPr>
    </w:p>
    <w:p w14:paraId="581188C5" w14:textId="77777777" w:rsidR="001861BB" w:rsidRPr="00B56FC2" w:rsidRDefault="001861BB" w:rsidP="001861BB">
      <w:pPr>
        <w:rPr>
          <w:rFonts w:ascii="Times New Roman" w:hAnsi="Times New Roman"/>
        </w:rPr>
      </w:pPr>
      <w:r w:rsidRPr="00B56FC2">
        <w:rPr>
          <w:rFonts w:ascii="Times New Roman" w:hAnsi="Times New Roman"/>
        </w:rPr>
        <w:t>uzavírají níže uvedeného dne, měsíce a roku v souladu s ustanovením § 2586 a násl. zákona č. 89/2012 Sb., občanský zákoník, ve znění pozdějších předpisů (dále jen „</w:t>
      </w:r>
      <w:r w:rsidR="002F35F4" w:rsidRPr="00AF490E">
        <w:rPr>
          <w:rFonts w:ascii="Times New Roman" w:hAnsi="Times New Roman"/>
        </w:rPr>
        <w:t>občanský zákoník</w:t>
      </w:r>
      <w:r w:rsidRPr="00B56FC2">
        <w:rPr>
          <w:rFonts w:ascii="Times New Roman" w:hAnsi="Times New Roman"/>
        </w:rPr>
        <w:t xml:space="preserve">“), tuto smlouvu o implementaci počítačového programu. </w:t>
      </w:r>
    </w:p>
    <w:p w14:paraId="33B8E4DA" w14:textId="77777777" w:rsidR="001861BB" w:rsidRPr="00B56FC2" w:rsidRDefault="001861BB" w:rsidP="001861BB">
      <w:pPr>
        <w:rPr>
          <w:rFonts w:ascii="Times New Roman" w:hAnsi="Times New Roman"/>
        </w:rPr>
      </w:pPr>
    </w:p>
    <w:p w14:paraId="57305FA0" w14:textId="77777777" w:rsidR="001861BB" w:rsidRPr="00B56FC2" w:rsidRDefault="001861BB" w:rsidP="001861BB">
      <w:pPr>
        <w:jc w:val="center"/>
        <w:rPr>
          <w:rFonts w:ascii="Times New Roman" w:hAnsi="Times New Roman"/>
          <w:b/>
          <w:sz w:val="22"/>
        </w:rPr>
      </w:pPr>
      <w:r w:rsidRPr="00B56FC2">
        <w:rPr>
          <w:rFonts w:ascii="Times New Roman" w:hAnsi="Times New Roman"/>
          <w:b/>
          <w:sz w:val="22"/>
        </w:rPr>
        <w:t>Článek 1</w:t>
      </w:r>
    </w:p>
    <w:p w14:paraId="75D1748F" w14:textId="77777777" w:rsidR="001861BB" w:rsidRDefault="001861BB" w:rsidP="001861BB">
      <w:pPr>
        <w:jc w:val="center"/>
        <w:rPr>
          <w:rFonts w:ascii="Times New Roman" w:hAnsi="Times New Roman"/>
          <w:b/>
        </w:rPr>
      </w:pPr>
      <w:r w:rsidRPr="00B56FC2">
        <w:rPr>
          <w:rFonts w:ascii="Times New Roman" w:hAnsi="Times New Roman"/>
          <w:b/>
        </w:rPr>
        <w:t>Prohlášení smluvních stran</w:t>
      </w:r>
    </w:p>
    <w:p w14:paraId="7F718051" w14:textId="77777777" w:rsidR="00627B1C" w:rsidRPr="00B56FC2" w:rsidRDefault="00627B1C" w:rsidP="001861BB">
      <w:pPr>
        <w:jc w:val="center"/>
        <w:rPr>
          <w:rFonts w:ascii="Times New Roman" w:hAnsi="Times New Roman"/>
          <w:b/>
        </w:rPr>
      </w:pPr>
    </w:p>
    <w:p w14:paraId="405492B2" w14:textId="77777777" w:rsidR="00926FAE" w:rsidRPr="00D563B7" w:rsidRDefault="00926FAE" w:rsidP="00926FAE">
      <w:pPr>
        <w:pStyle w:val="Odstavecseseznamem"/>
        <w:numPr>
          <w:ilvl w:val="0"/>
          <w:numId w:val="1"/>
        </w:numPr>
        <w:rPr>
          <w:rFonts w:ascii="Times New Roman" w:hAnsi="Times New Roman"/>
        </w:rPr>
      </w:pPr>
      <w:r w:rsidRPr="00D563B7">
        <w:rPr>
          <w:rFonts w:ascii="Times New Roman" w:hAnsi="Times New Roman"/>
        </w:rPr>
        <w:t xml:space="preserve">Smluvní strany berou na vědomí, že tato smlouva představuje součást zadávací dokumentace veřejné zakázky s názvem </w:t>
      </w:r>
      <w:r w:rsidRPr="00D563B7">
        <w:rPr>
          <w:rFonts w:ascii="Times New Roman" w:hAnsi="Times New Roman"/>
          <w:i/>
          <w:iCs/>
        </w:rPr>
        <w:t>„Rozšíření nemocničního informačního systému Oblastní nemocnice Náchod a.s.“</w:t>
      </w:r>
      <w:r w:rsidRPr="00D563B7">
        <w:rPr>
          <w:rFonts w:ascii="Times New Roman" w:hAnsi="Times New Roman"/>
        </w:rPr>
        <w:t xml:space="preserve"> (dále jen jako „veřejná zakázka“ nebo „zadávací řízení“). Smluvní strany souhlasně prohlašují, že jsou se </w:t>
      </w:r>
      <w:r>
        <w:rPr>
          <w:rFonts w:ascii="Times New Roman" w:hAnsi="Times New Roman"/>
        </w:rPr>
        <w:t>z</w:t>
      </w:r>
      <w:r w:rsidRPr="00D563B7">
        <w:rPr>
          <w:rFonts w:ascii="Times New Roman" w:hAnsi="Times New Roman"/>
        </w:rPr>
        <w:t xml:space="preserve">adávací dokumentací </w:t>
      </w:r>
      <w:r>
        <w:rPr>
          <w:rFonts w:ascii="Times New Roman" w:hAnsi="Times New Roman"/>
        </w:rPr>
        <w:t xml:space="preserve">této veřejné zakázky </w:t>
      </w:r>
      <w:r w:rsidRPr="00D563B7">
        <w:rPr>
          <w:rFonts w:ascii="Times New Roman" w:hAnsi="Times New Roman"/>
        </w:rPr>
        <w:t xml:space="preserve">detailně seznámeny a že berou na vědomí, že veškerá plnění dle této smlouvy musejí být v souladu s touto zadávací dokumentací, k čemuž společně vyvinou maximální úsilí.  </w:t>
      </w:r>
    </w:p>
    <w:p w14:paraId="078C8677" w14:textId="77777777" w:rsidR="00926FAE" w:rsidRPr="00926FAE" w:rsidRDefault="00926FAE" w:rsidP="00926FAE">
      <w:pPr>
        <w:pStyle w:val="Odstavecseseznamem"/>
        <w:numPr>
          <w:ilvl w:val="0"/>
          <w:numId w:val="1"/>
        </w:numPr>
        <w:rPr>
          <w:rFonts w:ascii="Times New Roman" w:hAnsi="Times New Roman"/>
        </w:rPr>
      </w:pPr>
      <w:r w:rsidRPr="00D563B7">
        <w:rPr>
          <w:rFonts w:ascii="Times New Roman" w:hAnsi="Times New Roman"/>
        </w:rPr>
        <w:t>Tato smlouva je uzavírána na základě výsledku zadávacího řízení a dále ve smyslu aktuálního znění Zákona č. 134/2016 Sb.</w:t>
      </w:r>
      <w:r>
        <w:rPr>
          <w:rFonts w:ascii="Times New Roman" w:hAnsi="Times New Roman"/>
        </w:rPr>
        <w:t xml:space="preserve"> – Zákon o zadávání veřejných zakázkách</w:t>
      </w:r>
      <w:r w:rsidRPr="00D563B7">
        <w:rPr>
          <w:rFonts w:ascii="Times New Roman" w:hAnsi="Times New Roman"/>
        </w:rPr>
        <w:t xml:space="preserve"> (dále jen „ZZVZ“)</w:t>
      </w:r>
      <w:r>
        <w:rPr>
          <w:rFonts w:ascii="Times New Roman" w:hAnsi="Times New Roman"/>
        </w:rPr>
        <w:t>.</w:t>
      </w:r>
      <w:r w:rsidRPr="00D563B7">
        <w:rPr>
          <w:rFonts w:ascii="Times New Roman" w:hAnsi="Times New Roman"/>
        </w:rPr>
        <w:t xml:space="preserve"> </w:t>
      </w:r>
    </w:p>
    <w:p w14:paraId="350F47DE" w14:textId="77777777" w:rsidR="001861BB" w:rsidRDefault="001861BB" w:rsidP="00AF490E">
      <w:pPr>
        <w:pStyle w:val="Odstavecseseznamem"/>
        <w:numPr>
          <w:ilvl w:val="0"/>
          <w:numId w:val="1"/>
        </w:numPr>
        <w:spacing w:after="60"/>
        <w:ind w:left="357" w:hanging="357"/>
        <w:contextualSpacing w:val="0"/>
        <w:rPr>
          <w:rFonts w:ascii="Times New Roman" w:hAnsi="Times New Roman"/>
        </w:rPr>
      </w:pPr>
      <w:r w:rsidRPr="00B56FC2">
        <w:rPr>
          <w:rFonts w:ascii="Times New Roman" w:hAnsi="Times New Roman"/>
        </w:rPr>
        <w:t>Smluvní strany se zavazují k ochraně osobních údajů v souladu s obecně závaznými právními předpisy.</w:t>
      </w:r>
    </w:p>
    <w:p w14:paraId="2644D1D0" w14:textId="77777777" w:rsidR="00042588" w:rsidRDefault="00042588" w:rsidP="00B74B07">
      <w:pPr>
        <w:pStyle w:val="Odstavecseseznamem"/>
        <w:numPr>
          <w:ilvl w:val="0"/>
          <w:numId w:val="1"/>
        </w:numPr>
        <w:rPr>
          <w:rFonts w:ascii="Times New Roman" w:hAnsi="Times New Roman"/>
        </w:rPr>
      </w:pPr>
      <w:r>
        <w:rPr>
          <w:rFonts w:ascii="Times New Roman" w:hAnsi="Times New Roman"/>
        </w:rPr>
        <w:t xml:space="preserve">Smluvní strany souhlasně prohlašují, že </w:t>
      </w:r>
      <w:r w:rsidR="005F7795">
        <w:rPr>
          <w:rFonts w:ascii="Times New Roman" w:hAnsi="Times New Roman"/>
        </w:rPr>
        <w:t xml:space="preserve">nejpozději </w:t>
      </w:r>
      <w:r>
        <w:rPr>
          <w:rFonts w:ascii="Times New Roman" w:hAnsi="Times New Roman"/>
        </w:rPr>
        <w:t xml:space="preserve">ke dni podpisu této smlouvy byla mezi stranami podepsána rovněž licenční smlouva (dále jen „Licenční smlouva“), jejímž předmětem je poskytnutí licence k počítačovým programům  (dále jen „produkt“), a to v rozsahu a za podmínek sjednaných v licenční smlouvě.  </w:t>
      </w:r>
    </w:p>
    <w:p w14:paraId="3931DAF3" w14:textId="77777777" w:rsidR="005F7795" w:rsidRPr="00B56FC2" w:rsidRDefault="00675A6B" w:rsidP="00B74B07">
      <w:pPr>
        <w:pStyle w:val="Odstavecseseznamem"/>
        <w:numPr>
          <w:ilvl w:val="0"/>
          <w:numId w:val="1"/>
        </w:numPr>
        <w:rPr>
          <w:rFonts w:ascii="Times New Roman" w:hAnsi="Times New Roman"/>
        </w:rPr>
      </w:pPr>
      <w:r>
        <w:rPr>
          <w:rFonts w:ascii="Times New Roman" w:hAnsi="Times New Roman"/>
        </w:rPr>
        <w:t xml:space="preserve">Poskytovatel se zavazuje objednateli, že Objednateli předloží před zahájením </w:t>
      </w:r>
      <w:proofErr w:type="spellStart"/>
      <w:r>
        <w:rPr>
          <w:rFonts w:ascii="Times New Roman" w:hAnsi="Times New Roman"/>
        </w:rPr>
        <w:t>implemtačních</w:t>
      </w:r>
      <w:proofErr w:type="spellEnd"/>
      <w:r>
        <w:rPr>
          <w:rFonts w:ascii="Times New Roman" w:hAnsi="Times New Roman"/>
        </w:rPr>
        <w:t xml:space="preserve"> prací do informačního prostředí Objednatele výsledek penetračního testu kupovaného produktu ve smyslu § 25 Vyhlášky č. 82/2018 (Vyhláška o kybernetické bezpečnosti) </w:t>
      </w:r>
    </w:p>
    <w:p w14:paraId="48A97392" w14:textId="77777777" w:rsidR="001861BB" w:rsidRPr="00B56FC2" w:rsidRDefault="001861BB" w:rsidP="001861BB">
      <w:pPr>
        <w:rPr>
          <w:rFonts w:ascii="Times New Roman" w:hAnsi="Times New Roman"/>
        </w:rPr>
      </w:pPr>
    </w:p>
    <w:p w14:paraId="27C372F8" w14:textId="77777777" w:rsidR="001861BB" w:rsidRPr="00B56FC2" w:rsidRDefault="001861BB" w:rsidP="001861BB">
      <w:pPr>
        <w:rPr>
          <w:rFonts w:ascii="Times New Roman" w:hAnsi="Times New Roman"/>
        </w:rPr>
      </w:pPr>
    </w:p>
    <w:p w14:paraId="101E6026" w14:textId="77777777" w:rsidR="001861BB" w:rsidRPr="00B56FC2" w:rsidRDefault="001861BB" w:rsidP="001861BB">
      <w:pPr>
        <w:jc w:val="center"/>
        <w:rPr>
          <w:rFonts w:ascii="Times New Roman" w:hAnsi="Times New Roman"/>
          <w:b/>
          <w:sz w:val="22"/>
        </w:rPr>
      </w:pPr>
      <w:r w:rsidRPr="00B56FC2">
        <w:rPr>
          <w:rFonts w:ascii="Times New Roman" w:hAnsi="Times New Roman"/>
          <w:b/>
          <w:sz w:val="22"/>
        </w:rPr>
        <w:t>Článek 2</w:t>
      </w:r>
    </w:p>
    <w:p w14:paraId="785B534A" w14:textId="77777777" w:rsidR="001861BB" w:rsidRDefault="001861BB" w:rsidP="001861BB">
      <w:pPr>
        <w:jc w:val="center"/>
        <w:rPr>
          <w:rFonts w:ascii="Times New Roman" w:hAnsi="Times New Roman"/>
          <w:b/>
        </w:rPr>
      </w:pPr>
      <w:r w:rsidRPr="00B56FC2">
        <w:rPr>
          <w:rFonts w:ascii="Times New Roman" w:hAnsi="Times New Roman"/>
          <w:b/>
        </w:rPr>
        <w:t>Předmět smlouvy</w:t>
      </w:r>
    </w:p>
    <w:p w14:paraId="629734A4" w14:textId="77777777" w:rsidR="00627B1C" w:rsidRPr="00B56FC2" w:rsidRDefault="00627B1C" w:rsidP="001861BB">
      <w:pPr>
        <w:jc w:val="center"/>
        <w:rPr>
          <w:rFonts w:ascii="Times New Roman" w:hAnsi="Times New Roman"/>
          <w:b/>
        </w:rPr>
      </w:pPr>
    </w:p>
    <w:p w14:paraId="5DCB7408" w14:textId="77777777" w:rsidR="008E7B94" w:rsidRPr="00B56FC2" w:rsidRDefault="000F262B" w:rsidP="00AF490E">
      <w:pPr>
        <w:pStyle w:val="Odstavecseseznamem"/>
        <w:numPr>
          <w:ilvl w:val="0"/>
          <w:numId w:val="2"/>
        </w:numPr>
        <w:spacing w:after="60"/>
        <w:contextualSpacing w:val="0"/>
        <w:rPr>
          <w:rFonts w:ascii="Times New Roman" w:hAnsi="Times New Roman"/>
        </w:rPr>
      </w:pPr>
      <w:r w:rsidRPr="00B56FC2">
        <w:rPr>
          <w:rFonts w:ascii="Times New Roman" w:hAnsi="Times New Roman"/>
        </w:rPr>
        <w:t>Poskytovatel</w:t>
      </w:r>
      <w:r w:rsidR="001861BB" w:rsidRPr="00B56FC2">
        <w:rPr>
          <w:rFonts w:ascii="Times New Roman" w:hAnsi="Times New Roman"/>
        </w:rPr>
        <w:t xml:space="preserve"> se touto smlouvou zavazuje provést </w:t>
      </w:r>
      <w:r w:rsidRPr="00B56FC2">
        <w:rPr>
          <w:rFonts w:ascii="Times New Roman" w:hAnsi="Times New Roman"/>
        </w:rPr>
        <w:t xml:space="preserve">pro objednatele </w:t>
      </w:r>
      <w:r w:rsidR="005379D0" w:rsidRPr="00B56FC2">
        <w:rPr>
          <w:rFonts w:ascii="Times New Roman" w:hAnsi="Times New Roman"/>
        </w:rPr>
        <w:t>implementaci</w:t>
      </w:r>
      <w:r w:rsidR="00042588">
        <w:rPr>
          <w:rFonts w:ascii="Times New Roman" w:hAnsi="Times New Roman"/>
        </w:rPr>
        <w:t xml:space="preserve"> produktu</w:t>
      </w:r>
      <w:r w:rsidR="00A516D6" w:rsidRPr="00A516D6">
        <w:rPr>
          <w:rFonts w:ascii="Times New Roman" w:hAnsi="Times New Roman"/>
        </w:rPr>
        <w:t xml:space="preserve">, </w:t>
      </w:r>
      <w:r w:rsidR="00A516D6">
        <w:rPr>
          <w:rFonts w:ascii="Times New Roman" w:hAnsi="Times New Roman"/>
        </w:rPr>
        <w:t>a to</w:t>
      </w:r>
      <w:r w:rsidR="00042588">
        <w:rPr>
          <w:rFonts w:ascii="Times New Roman" w:hAnsi="Times New Roman"/>
        </w:rPr>
        <w:t xml:space="preserve"> v </w:t>
      </w:r>
      <w:r w:rsidR="001861BB" w:rsidRPr="00B56FC2">
        <w:rPr>
          <w:rFonts w:ascii="Times New Roman" w:hAnsi="Times New Roman"/>
        </w:rPr>
        <w:t>následujícím rozsahu</w:t>
      </w:r>
      <w:r w:rsidR="002A0FF1" w:rsidRPr="00B56FC2">
        <w:rPr>
          <w:rFonts w:ascii="Times New Roman" w:hAnsi="Times New Roman"/>
        </w:rPr>
        <w:t>:</w:t>
      </w:r>
    </w:p>
    <w:p w14:paraId="612F4BCB" w14:textId="77777777" w:rsidR="008E7B94" w:rsidRPr="00B56FC2" w:rsidRDefault="00A516D6" w:rsidP="00AF490E">
      <w:pPr>
        <w:pStyle w:val="Odstavecseseznamem"/>
        <w:numPr>
          <w:ilvl w:val="1"/>
          <w:numId w:val="2"/>
        </w:numPr>
        <w:spacing w:after="60"/>
        <w:contextualSpacing w:val="0"/>
        <w:rPr>
          <w:rFonts w:ascii="Times New Roman" w:hAnsi="Times New Roman"/>
        </w:rPr>
      </w:pPr>
      <w:r>
        <w:rPr>
          <w:rFonts w:ascii="Times New Roman" w:hAnsi="Times New Roman"/>
          <w:color w:val="auto"/>
        </w:rPr>
        <w:t>I</w:t>
      </w:r>
      <w:r w:rsidR="00412A04" w:rsidRPr="00412A04">
        <w:rPr>
          <w:rFonts w:ascii="Times New Roman" w:hAnsi="Times New Roman"/>
          <w:color w:val="auto"/>
        </w:rPr>
        <w:t>nstalace produktu a jeho uživatelské nastavení</w:t>
      </w:r>
      <w:r w:rsidR="00835A1E">
        <w:rPr>
          <w:rFonts w:ascii="Times New Roman" w:hAnsi="Times New Roman"/>
          <w:color w:val="auto"/>
        </w:rPr>
        <w:t xml:space="preserve">, a to postupně dle harmonogramu sjednaného touto </w:t>
      </w:r>
      <w:r w:rsidR="00835A1E">
        <w:rPr>
          <w:rFonts w:ascii="Times New Roman" w:hAnsi="Times New Roman"/>
          <w:color w:val="auto"/>
        </w:rPr>
        <w:lastRenderedPageBreak/>
        <w:t>smlouvou, kdy</w:t>
      </w:r>
      <w:r w:rsidR="00412A04" w:rsidRPr="00412A04">
        <w:rPr>
          <w:rFonts w:ascii="Times New Roman" w:hAnsi="Times New Roman"/>
          <w:color w:val="auto"/>
        </w:rPr>
        <w:t xml:space="preserve"> </w:t>
      </w:r>
      <w:r w:rsidR="00835A1E">
        <w:rPr>
          <w:rFonts w:ascii="Times New Roman" w:hAnsi="Times New Roman"/>
          <w:color w:val="auto"/>
        </w:rPr>
        <w:t>p</w:t>
      </w:r>
      <w:r w:rsidR="00A43128">
        <w:rPr>
          <w:rFonts w:ascii="Times New Roman" w:hAnsi="Times New Roman"/>
          <w:color w:val="auto"/>
        </w:rPr>
        <w:t>říloha č. 3</w:t>
      </w:r>
      <w:r w:rsidR="003A416E">
        <w:rPr>
          <w:rFonts w:ascii="Times New Roman" w:hAnsi="Times New Roman"/>
          <w:color w:val="auto"/>
        </w:rPr>
        <w:t xml:space="preserve"> této smlouvy</w:t>
      </w:r>
      <w:r w:rsidR="00A43128">
        <w:rPr>
          <w:rFonts w:ascii="Times New Roman" w:hAnsi="Times New Roman"/>
          <w:color w:val="auto"/>
        </w:rPr>
        <w:t xml:space="preserve"> – „Harmonogram implementace“ specifikuje</w:t>
      </w:r>
      <w:r w:rsidR="008633E8">
        <w:rPr>
          <w:rFonts w:ascii="Times New Roman" w:hAnsi="Times New Roman"/>
          <w:color w:val="auto"/>
        </w:rPr>
        <w:t xml:space="preserve"> jednotlivé fáze a</w:t>
      </w:r>
      <w:r w:rsidR="00A43128">
        <w:rPr>
          <w:rFonts w:ascii="Times New Roman" w:hAnsi="Times New Roman"/>
          <w:color w:val="auto"/>
        </w:rPr>
        <w:t xml:space="preserve"> </w:t>
      </w:r>
      <w:r w:rsidR="008633E8">
        <w:rPr>
          <w:rFonts w:ascii="Times New Roman" w:hAnsi="Times New Roman"/>
          <w:color w:val="auto"/>
        </w:rPr>
        <w:t xml:space="preserve">milníky </w:t>
      </w:r>
      <w:r w:rsidR="00A43128">
        <w:rPr>
          <w:rFonts w:ascii="Times New Roman" w:hAnsi="Times New Roman"/>
          <w:color w:val="auto"/>
        </w:rPr>
        <w:t>i</w:t>
      </w:r>
      <w:r w:rsidR="00042588">
        <w:rPr>
          <w:rFonts w:ascii="Times New Roman" w:hAnsi="Times New Roman"/>
          <w:color w:val="auto"/>
        </w:rPr>
        <w:t>nstalac</w:t>
      </w:r>
      <w:r w:rsidR="00A43128">
        <w:rPr>
          <w:rFonts w:ascii="Times New Roman" w:hAnsi="Times New Roman"/>
          <w:color w:val="auto"/>
        </w:rPr>
        <w:t>e</w:t>
      </w:r>
      <w:r w:rsidR="00042588">
        <w:rPr>
          <w:rFonts w:ascii="Times New Roman" w:hAnsi="Times New Roman"/>
          <w:color w:val="auto"/>
        </w:rPr>
        <w:t xml:space="preserve"> produktu</w:t>
      </w:r>
      <w:r w:rsidR="00A43128">
        <w:rPr>
          <w:rFonts w:ascii="Times New Roman" w:hAnsi="Times New Roman"/>
          <w:color w:val="auto"/>
        </w:rPr>
        <w:t xml:space="preserve">, a to </w:t>
      </w:r>
      <w:r w:rsidR="00042588">
        <w:rPr>
          <w:rFonts w:ascii="Times New Roman" w:hAnsi="Times New Roman"/>
          <w:color w:val="auto"/>
        </w:rPr>
        <w:t>zejména jeho uvedení do provozu tak, aby jej mohl objednatel využívat v souladu s účelem jeho použití a s poskytnutou licencí při poskytování zdravotních služeb</w:t>
      </w:r>
      <w:r w:rsidR="004E60C8">
        <w:rPr>
          <w:rFonts w:ascii="Times New Roman" w:hAnsi="Times New Roman"/>
          <w:color w:val="auto"/>
        </w:rPr>
        <w:t xml:space="preserve">. Součástí instalace je rovněž </w:t>
      </w:r>
      <w:r w:rsidR="004E60C8" w:rsidRPr="00B56FC2">
        <w:rPr>
          <w:rFonts w:ascii="Times New Roman" w:hAnsi="Times New Roman"/>
        </w:rPr>
        <w:t>úspěšné zajištění exportu dat ze stávajícího nemocničního informačního systému užívaného objednatelem</w:t>
      </w:r>
      <w:r w:rsidR="004E60C8">
        <w:rPr>
          <w:rFonts w:ascii="Times New Roman" w:hAnsi="Times New Roman"/>
        </w:rPr>
        <w:t xml:space="preserve"> a </w:t>
      </w:r>
      <w:r w:rsidR="004E60C8" w:rsidRPr="00B56FC2">
        <w:rPr>
          <w:rFonts w:ascii="Times New Roman" w:hAnsi="Times New Roman"/>
        </w:rPr>
        <w:t>import uvedených dat do produktu a následné úspěšné spuštění provozu</w:t>
      </w:r>
      <w:r w:rsidR="004E60C8">
        <w:rPr>
          <w:rFonts w:ascii="Times New Roman" w:hAnsi="Times New Roman"/>
        </w:rPr>
        <w:t xml:space="preserve"> a zajištění </w:t>
      </w:r>
      <w:r w:rsidR="004E60C8" w:rsidRPr="00B56FC2">
        <w:rPr>
          <w:rFonts w:ascii="Times New Roman" w:hAnsi="Times New Roman"/>
        </w:rPr>
        <w:t>dostupnosti informačních technologií</w:t>
      </w:r>
      <w:r w:rsidR="004E60C8">
        <w:rPr>
          <w:rFonts w:ascii="Times New Roman" w:hAnsi="Times New Roman"/>
        </w:rPr>
        <w:t xml:space="preserve"> dle této smlouvy a licenční smlouvy</w:t>
      </w:r>
      <w:r w:rsidR="00911E52">
        <w:rPr>
          <w:rFonts w:ascii="Times New Roman" w:hAnsi="Times New Roman"/>
        </w:rPr>
        <w:t>;</w:t>
      </w:r>
    </w:p>
    <w:p w14:paraId="6E7B925F" w14:textId="77777777" w:rsidR="008E7B94" w:rsidRPr="00B56FC2" w:rsidRDefault="008E7B94" w:rsidP="00AF490E">
      <w:pPr>
        <w:pStyle w:val="Odstavecseseznamem"/>
        <w:numPr>
          <w:ilvl w:val="1"/>
          <w:numId w:val="2"/>
        </w:numPr>
        <w:spacing w:after="60"/>
        <w:contextualSpacing w:val="0"/>
        <w:rPr>
          <w:rFonts w:ascii="Times New Roman" w:hAnsi="Times New Roman"/>
        </w:rPr>
      </w:pPr>
      <w:r w:rsidRPr="00B56FC2">
        <w:rPr>
          <w:rFonts w:ascii="Times New Roman" w:hAnsi="Times New Roman"/>
          <w:color w:val="auto"/>
        </w:rPr>
        <w:t>Š</w:t>
      </w:r>
      <w:r w:rsidR="001861BB" w:rsidRPr="00B56FC2">
        <w:rPr>
          <w:rFonts w:ascii="Times New Roman" w:hAnsi="Times New Roman"/>
          <w:color w:val="auto"/>
        </w:rPr>
        <w:t>kolení vybraných uživatelů</w:t>
      </w:r>
      <w:r w:rsidR="00042588">
        <w:rPr>
          <w:rFonts w:ascii="Times New Roman" w:hAnsi="Times New Roman"/>
          <w:color w:val="auto"/>
        </w:rPr>
        <w:t>, v rozsahu a termínech dle přílohy č. 7 této smlouvy</w:t>
      </w:r>
      <w:r w:rsidR="00904505">
        <w:rPr>
          <w:rFonts w:ascii="Times New Roman" w:hAnsi="Times New Roman"/>
          <w:color w:val="auto"/>
        </w:rPr>
        <w:t>;</w:t>
      </w:r>
    </w:p>
    <w:p w14:paraId="15AB285F" w14:textId="77777777" w:rsidR="00DE4B08" w:rsidRPr="00B56FC2" w:rsidRDefault="001861BB" w:rsidP="00627B1C">
      <w:pPr>
        <w:spacing w:after="60"/>
        <w:ind w:left="426"/>
        <w:rPr>
          <w:rFonts w:ascii="Times New Roman" w:hAnsi="Times New Roman"/>
        </w:rPr>
      </w:pPr>
      <w:r w:rsidRPr="00B56FC2">
        <w:rPr>
          <w:rFonts w:ascii="Times New Roman" w:hAnsi="Times New Roman"/>
        </w:rPr>
        <w:t>(dále jen „</w:t>
      </w:r>
      <w:r w:rsidR="008E7B94" w:rsidRPr="00B56FC2">
        <w:rPr>
          <w:rFonts w:ascii="Times New Roman" w:hAnsi="Times New Roman"/>
          <w:u w:val="single"/>
        </w:rPr>
        <w:t>implementace</w:t>
      </w:r>
      <w:r w:rsidRPr="00B56FC2">
        <w:rPr>
          <w:rFonts w:ascii="Times New Roman" w:hAnsi="Times New Roman"/>
        </w:rPr>
        <w:t>“)</w:t>
      </w:r>
      <w:r w:rsidR="00905F81">
        <w:rPr>
          <w:rFonts w:ascii="Times New Roman" w:hAnsi="Times New Roman"/>
        </w:rPr>
        <w:t>,</w:t>
      </w:r>
    </w:p>
    <w:p w14:paraId="623880AD" w14:textId="77777777" w:rsidR="00DE4B08" w:rsidRPr="00B56FC2" w:rsidRDefault="0016152B" w:rsidP="00627B1C">
      <w:pPr>
        <w:spacing w:after="60"/>
        <w:ind w:left="426"/>
        <w:rPr>
          <w:rFonts w:ascii="Times New Roman" w:hAnsi="Times New Roman"/>
        </w:rPr>
      </w:pPr>
      <w:r>
        <w:rPr>
          <w:rFonts w:ascii="Times New Roman" w:hAnsi="Times New Roman"/>
        </w:rPr>
        <w:t xml:space="preserve">a to </w:t>
      </w:r>
      <w:r w:rsidR="003A416E">
        <w:rPr>
          <w:rFonts w:ascii="Times New Roman" w:hAnsi="Times New Roman"/>
        </w:rPr>
        <w:t xml:space="preserve">vše </w:t>
      </w:r>
      <w:r w:rsidR="001861BB" w:rsidRPr="00B56FC2">
        <w:rPr>
          <w:rFonts w:ascii="Times New Roman" w:hAnsi="Times New Roman"/>
        </w:rPr>
        <w:t xml:space="preserve">za cenu a podmínek dále v této smlouvě stanovených. </w:t>
      </w:r>
      <w:r w:rsidR="00905F81">
        <w:rPr>
          <w:rFonts w:ascii="Times New Roman" w:hAnsi="Times New Roman"/>
        </w:rPr>
        <w:t>Licenční a jiné smluvní závazky vyplývající z užit</w:t>
      </w:r>
      <w:r w:rsidR="000574DC">
        <w:rPr>
          <w:rFonts w:ascii="Times New Roman" w:hAnsi="Times New Roman"/>
        </w:rPr>
        <w:t>í</w:t>
      </w:r>
      <w:r w:rsidR="00905F81">
        <w:rPr>
          <w:rFonts w:ascii="Times New Roman" w:hAnsi="Times New Roman"/>
        </w:rPr>
        <w:t xml:space="preserve"> softwaru třetích stran budou uzavřeny mezi objednatelem a třetí stranou samostatně. </w:t>
      </w:r>
      <w:r w:rsidR="000574DC">
        <w:rPr>
          <w:rFonts w:ascii="Times New Roman" w:hAnsi="Times New Roman"/>
        </w:rPr>
        <w:t>Smluvní strany výslovně prohlašují, že</w:t>
      </w:r>
      <w:r w:rsidR="00905F81">
        <w:rPr>
          <w:rFonts w:ascii="Times New Roman" w:hAnsi="Times New Roman"/>
        </w:rPr>
        <w:t xml:space="preserve"> smluvní závazky </w:t>
      </w:r>
      <w:r w:rsidR="000574DC">
        <w:rPr>
          <w:rFonts w:ascii="Times New Roman" w:hAnsi="Times New Roman"/>
        </w:rPr>
        <w:t xml:space="preserve">objednatele se </w:t>
      </w:r>
      <w:r w:rsidR="00905F81">
        <w:rPr>
          <w:rFonts w:ascii="Times New Roman" w:hAnsi="Times New Roman"/>
        </w:rPr>
        <w:t>3.</w:t>
      </w:r>
      <w:r w:rsidR="000574DC">
        <w:rPr>
          <w:rFonts w:ascii="Times New Roman" w:hAnsi="Times New Roman"/>
        </w:rPr>
        <w:t xml:space="preserve"> </w:t>
      </w:r>
      <w:r w:rsidR="00905F81">
        <w:rPr>
          <w:rFonts w:ascii="Times New Roman" w:hAnsi="Times New Roman"/>
        </w:rPr>
        <w:t>stran</w:t>
      </w:r>
      <w:r w:rsidR="000574DC">
        <w:rPr>
          <w:rFonts w:ascii="Times New Roman" w:hAnsi="Times New Roman"/>
        </w:rPr>
        <w:t>ou</w:t>
      </w:r>
      <w:r w:rsidR="00905F81">
        <w:rPr>
          <w:rFonts w:ascii="Times New Roman" w:hAnsi="Times New Roman"/>
        </w:rPr>
        <w:t xml:space="preserve"> nejsou součástí této smlouvy</w:t>
      </w:r>
      <w:r w:rsidR="005A4132">
        <w:rPr>
          <w:rFonts w:ascii="Times New Roman" w:hAnsi="Times New Roman"/>
        </w:rPr>
        <w:t>,</w:t>
      </w:r>
      <w:r w:rsidR="00905F81">
        <w:rPr>
          <w:rFonts w:ascii="Times New Roman" w:hAnsi="Times New Roman"/>
        </w:rPr>
        <w:t xml:space="preserve"> </w:t>
      </w:r>
      <w:r w:rsidR="000574DC">
        <w:rPr>
          <w:rFonts w:ascii="Times New Roman" w:hAnsi="Times New Roman"/>
        </w:rPr>
        <w:t xml:space="preserve">licenční </w:t>
      </w:r>
      <w:r w:rsidR="005A4132">
        <w:rPr>
          <w:rFonts w:ascii="Times New Roman" w:hAnsi="Times New Roman"/>
        </w:rPr>
        <w:t>ani servisní</w:t>
      </w:r>
      <w:r w:rsidR="00DF30D6">
        <w:rPr>
          <w:rFonts w:ascii="Times New Roman" w:hAnsi="Times New Roman"/>
        </w:rPr>
        <w:t xml:space="preserve"> </w:t>
      </w:r>
      <w:r w:rsidR="000574DC">
        <w:rPr>
          <w:rFonts w:ascii="Times New Roman" w:hAnsi="Times New Roman"/>
        </w:rPr>
        <w:t xml:space="preserve">smlouvy </w:t>
      </w:r>
      <w:r w:rsidR="00905F81">
        <w:rPr>
          <w:rFonts w:ascii="Times New Roman" w:hAnsi="Times New Roman"/>
        </w:rPr>
        <w:t>mezi objednatelem a poskytovatelem</w:t>
      </w:r>
      <w:r w:rsidR="000574DC">
        <w:rPr>
          <w:rFonts w:ascii="Times New Roman" w:hAnsi="Times New Roman"/>
        </w:rPr>
        <w:t xml:space="preserve">. </w:t>
      </w:r>
    </w:p>
    <w:p w14:paraId="2CAD6795" w14:textId="77777777" w:rsidR="001861BB" w:rsidRDefault="001861BB" w:rsidP="00AF490E">
      <w:pPr>
        <w:pStyle w:val="Odstavecseseznamem"/>
        <w:numPr>
          <w:ilvl w:val="0"/>
          <w:numId w:val="2"/>
        </w:numPr>
        <w:spacing w:after="60"/>
        <w:contextualSpacing w:val="0"/>
        <w:rPr>
          <w:rFonts w:ascii="Times New Roman" w:hAnsi="Times New Roman"/>
        </w:rPr>
      </w:pPr>
      <w:r w:rsidRPr="00B56FC2">
        <w:rPr>
          <w:rFonts w:ascii="Times New Roman" w:hAnsi="Times New Roman"/>
        </w:rPr>
        <w:t xml:space="preserve">Objednatel se touto smlouvou zavazuje zaplatit </w:t>
      </w:r>
      <w:r w:rsidR="00673529" w:rsidRPr="00B56FC2">
        <w:rPr>
          <w:rFonts w:ascii="Times New Roman" w:hAnsi="Times New Roman"/>
        </w:rPr>
        <w:t>poskytovateli</w:t>
      </w:r>
      <w:r w:rsidRPr="00B56FC2">
        <w:rPr>
          <w:rFonts w:ascii="Times New Roman" w:hAnsi="Times New Roman"/>
        </w:rPr>
        <w:t xml:space="preserve"> za provedení </w:t>
      </w:r>
      <w:r w:rsidR="00DE4B08" w:rsidRPr="00B56FC2">
        <w:rPr>
          <w:rFonts w:ascii="Times New Roman" w:hAnsi="Times New Roman"/>
        </w:rPr>
        <w:t>implementace</w:t>
      </w:r>
      <w:r w:rsidRPr="00B56FC2">
        <w:rPr>
          <w:rFonts w:ascii="Times New Roman" w:hAnsi="Times New Roman"/>
        </w:rPr>
        <w:t xml:space="preserve"> dohodnutou cenu a dále se zavazuje vyvinout stanovenou součinnost. </w:t>
      </w:r>
    </w:p>
    <w:p w14:paraId="136B86D7" w14:textId="77777777" w:rsidR="0070670B" w:rsidRPr="00461C79" w:rsidRDefault="0070670B" w:rsidP="0070670B">
      <w:pPr>
        <w:pStyle w:val="Odstavecseseznamem"/>
        <w:numPr>
          <w:ilvl w:val="0"/>
          <w:numId w:val="2"/>
        </w:numPr>
        <w:rPr>
          <w:rFonts w:ascii="Times New Roman" w:hAnsi="Times New Roman"/>
        </w:rPr>
      </w:pPr>
      <w:r w:rsidRPr="00461C79">
        <w:rPr>
          <w:rFonts w:ascii="Times New Roman" w:hAnsi="Times New Roman"/>
        </w:rPr>
        <w:t>Předmět plnění dle této smlouvy vstupuje do informačního prostředí Objednatele, které podléhá dopadům následujících právních předpisů:</w:t>
      </w:r>
    </w:p>
    <w:p w14:paraId="1F209311" w14:textId="77777777" w:rsidR="0070670B" w:rsidRPr="00461C79" w:rsidRDefault="0070670B" w:rsidP="00461C79">
      <w:pPr>
        <w:rPr>
          <w:rFonts w:ascii="Times New Roman" w:hAnsi="Times New Roman"/>
        </w:rPr>
      </w:pPr>
      <w:r w:rsidRPr="00461C79">
        <w:rPr>
          <w:rFonts w:ascii="Times New Roman" w:hAnsi="Times New Roman"/>
        </w:rPr>
        <w:t>•</w:t>
      </w:r>
      <w:r w:rsidRPr="00461C79">
        <w:rPr>
          <w:rFonts w:ascii="Times New Roman" w:hAnsi="Times New Roman"/>
        </w:rPr>
        <w:tab/>
        <w:t>Zákon č. 181/2014 Sb., o kybernetické bezpečnosti a o změně souvisejících zákonů (zákon o kybernetické bezpečnosti)</w:t>
      </w:r>
    </w:p>
    <w:p w14:paraId="3FB6A60D" w14:textId="77777777" w:rsidR="0070670B" w:rsidRPr="00461C79" w:rsidRDefault="0070670B" w:rsidP="00461C79">
      <w:pPr>
        <w:rPr>
          <w:rFonts w:ascii="Times New Roman" w:hAnsi="Times New Roman"/>
        </w:rPr>
      </w:pPr>
      <w:r w:rsidRPr="00461C79">
        <w:rPr>
          <w:rFonts w:ascii="Times New Roman" w:hAnsi="Times New Roman"/>
        </w:rPr>
        <w:t>•</w:t>
      </w:r>
      <w:r w:rsidRPr="00461C79">
        <w:rPr>
          <w:rFonts w:ascii="Times New Roman" w:hAnsi="Times New Roman"/>
        </w:rPr>
        <w:tab/>
        <w:t>Vyhláška č. 82/2018 Sb., o bezpečnostních opatřeních, kybernetických bezpečnostních incidentech, reaktivních opatřeních, náležitostech podání v oblasti kybernetické bezpečnosti a likvidaci dat (vyhláška o kybernetické bezpečnosti)</w:t>
      </w:r>
    </w:p>
    <w:p w14:paraId="5D0D275F" w14:textId="77777777" w:rsidR="0070670B" w:rsidRPr="00461C79" w:rsidRDefault="0070670B" w:rsidP="00461C79">
      <w:pPr>
        <w:rPr>
          <w:rFonts w:ascii="Times New Roman" w:hAnsi="Times New Roman"/>
        </w:rPr>
      </w:pPr>
      <w:r w:rsidRPr="00461C79">
        <w:rPr>
          <w:rFonts w:ascii="Times New Roman" w:hAnsi="Times New Roman"/>
        </w:rPr>
        <w:t>•</w:t>
      </w:r>
      <w:r w:rsidRPr="00461C79">
        <w:rPr>
          <w:rFonts w:ascii="Times New Roman" w:hAnsi="Times New Roman"/>
        </w:rPr>
        <w:tab/>
        <w:t>Směrnice Evropského parlamentu a Rady (EU) 2022/2555 ze dne 14. prosince 2022 o opatřeních k zajištění vysoké společné úrovně kybernetické bezpečnosti v Unii a o změně nařízení (EU) č. 910/2014 a směrnice (EU) 2018/1972 a o zrušení směrnice (EU) 2016/1148 (směrnice NIS 2)</w:t>
      </w:r>
    </w:p>
    <w:p w14:paraId="5CAC61DE" w14:textId="77777777" w:rsidR="0070670B" w:rsidRPr="00461C79" w:rsidRDefault="0070670B" w:rsidP="00461C79">
      <w:pPr>
        <w:rPr>
          <w:rFonts w:ascii="Times New Roman" w:hAnsi="Times New Roman"/>
        </w:rPr>
      </w:pPr>
      <w:r w:rsidRPr="00461C79">
        <w:rPr>
          <w:rFonts w:ascii="Times New Roman" w:hAnsi="Times New Roman"/>
        </w:rPr>
        <w:t xml:space="preserve">Poskytovatel musí jednat řádně a v kontextu výše uvedených právních předpisů v oblasti kybernetické bezpečnosti a musí zajistit plnění podmínek v nich uvedených a dále musí zajistit, aby proces realizace plnění byl v souladu s výše uvedenými předpisy, neboť Oblastní nemocnice Náchod je osobou povinnou podle § 3, písm. g) zákona o kybernetické bezpečnosti. </w:t>
      </w:r>
    </w:p>
    <w:p w14:paraId="5C33733D" w14:textId="77777777" w:rsidR="0070670B" w:rsidRPr="00B56FC2" w:rsidRDefault="0070670B" w:rsidP="00461C79">
      <w:pPr>
        <w:pStyle w:val="Odstavecseseznamem"/>
        <w:spacing w:after="60"/>
        <w:ind w:left="360"/>
        <w:contextualSpacing w:val="0"/>
        <w:rPr>
          <w:rFonts w:ascii="Times New Roman" w:hAnsi="Times New Roman"/>
        </w:rPr>
      </w:pPr>
    </w:p>
    <w:p w14:paraId="3CD8D316" w14:textId="77777777" w:rsidR="001861BB" w:rsidRPr="00B56FC2" w:rsidRDefault="001861BB" w:rsidP="001861BB">
      <w:pPr>
        <w:rPr>
          <w:rFonts w:ascii="Times New Roman" w:hAnsi="Times New Roman"/>
          <w:b/>
        </w:rPr>
      </w:pPr>
    </w:p>
    <w:p w14:paraId="6526CA5B" w14:textId="77777777" w:rsidR="001861BB" w:rsidRPr="00B56FC2" w:rsidRDefault="001861BB" w:rsidP="001861BB">
      <w:pPr>
        <w:rPr>
          <w:rFonts w:ascii="Times New Roman" w:hAnsi="Times New Roman"/>
          <w:b/>
        </w:rPr>
      </w:pPr>
    </w:p>
    <w:p w14:paraId="1C2DFD52" w14:textId="77777777" w:rsidR="001861BB" w:rsidRPr="00B56FC2" w:rsidRDefault="001861BB" w:rsidP="001861BB">
      <w:pPr>
        <w:jc w:val="center"/>
        <w:rPr>
          <w:rFonts w:ascii="Times New Roman" w:hAnsi="Times New Roman"/>
          <w:b/>
          <w:sz w:val="22"/>
        </w:rPr>
      </w:pPr>
      <w:r w:rsidRPr="00B56FC2">
        <w:rPr>
          <w:rFonts w:ascii="Times New Roman" w:hAnsi="Times New Roman"/>
          <w:b/>
          <w:sz w:val="22"/>
        </w:rPr>
        <w:t>Článek 3</w:t>
      </w:r>
    </w:p>
    <w:p w14:paraId="2B5BFAB9" w14:textId="77777777" w:rsidR="001861BB" w:rsidRDefault="001861BB" w:rsidP="001861BB">
      <w:pPr>
        <w:jc w:val="center"/>
        <w:rPr>
          <w:rFonts w:ascii="Times New Roman" w:hAnsi="Times New Roman"/>
          <w:b/>
        </w:rPr>
      </w:pPr>
      <w:r w:rsidRPr="00B56FC2">
        <w:rPr>
          <w:rFonts w:ascii="Times New Roman" w:hAnsi="Times New Roman"/>
          <w:b/>
        </w:rPr>
        <w:t>Čas a místo plnění</w:t>
      </w:r>
    </w:p>
    <w:p w14:paraId="02AE4D13" w14:textId="77777777" w:rsidR="00627B1C" w:rsidRPr="00B56FC2" w:rsidRDefault="00627B1C" w:rsidP="001861BB">
      <w:pPr>
        <w:jc w:val="center"/>
        <w:rPr>
          <w:rFonts w:ascii="Times New Roman" w:hAnsi="Times New Roman"/>
          <w:b/>
        </w:rPr>
      </w:pPr>
    </w:p>
    <w:p w14:paraId="73CF786A" w14:textId="77777777" w:rsidR="004E60C8" w:rsidRPr="00926FAE" w:rsidRDefault="00673529" w:rsidP="00926FAE">
      <w:pPr>
        <w:pStyle w:val="Odstavecseseznamem"/>
        <w:numPr>
          <w:ilvl w:val="0"/>
          <w:numId w:val="3"/>
        </w:numPr>
        <w:spacing w:after="60"/>
        <w:ind w:left="426" w:hanging="426"/>
        <w:rPr>
          <w:rFonts w:ascii="Times New Roman" w:eastAsia="Arial" w:hAnsi="Times New Roman"/>
        </w:rPr>
      </w:pPr>
      <w:r w:rsidRPr="00926FAE">
        <w:rPr>
          <w:rFonts w:ascii="Times New Roman" w:eastAsia="Arial" w:hAnsi="Times New Roman"/>
        </w:rPr>
        <w:t xml:space="preserve">Místem plnění předmětu smlouvy je </w:t>
      </w:r>
      <w:r w:rsidR="004E60C8" w:rsidRPr="00926FAE">
        <w:rPr>
          <w:rFonts w:ascii="Times New Roman" w:eastAsia="Arial" w:hAnsi="Times New Roman"/>
        </w:rPr>
        <w:t>objednatelem vždy v předstihu</w:t>
      </w:r>
      <w:r w:rsidRPr="00926FAE">
        <w:rPr>
          <w:rFonts w:ascii="Times New Roman" w:eastAsia="Arial" w:hAnsi="Times New Roman"/>
        </w:rPr>
        <w:t xml:space="preserve"> určené jednotlivé pracoviště objednatele</w:t>
      </w:r>
      <w:r w:rsidR="004E60C8" w:rsidRPr="00926FAE">
        <w:rPr>
          <w:rFonts w:ascii="Times New Roman" w:eastAsia="Arial" w:hAnsi="Times New Roman"/>
        </w:rPr>
        <w:t xml:space="preserve">, a to v areálu </w:t>
      </w:r>
      <w:r w:rsidR="00926FAE" w:rsidRPr="00926FAE">
        <w:rPr>
          <w:rFonts w:ascii="Times New Roman" w:eastAsia="Arial" w:hAnsi="Times New Roman"/>
        </w:rPr>
        <w:t xml:space="preserve">Oblastní nemocnice Náchod: Purkyňova 446, 54701 Náchod a Nemocnice Rychnov nad Kněžnou </w:t>
      </w:r>
      <w:proofErr w:type="spellStart"/>
      <w:r w:rsidR="00926FAE" w:rsidRPr="00926FAE">
        <w:rPr>
          <w:rFonts w:ascii="Times New Roman" w:eastAsia="Arial" w:hAnsi="Times New Roman"/>
        </w:rPr>
        <w:t>o.z</w:t>
      </w:r>
      <w:proofErr w:type="spellEnd"/>
      <w:r w:rsidR="00926FAE" w:rsidRPr="00926FAE">
        <w:rPr>
          <w:rFonts w:ascii="Times New Roman" w:eastAsia="Arial" w:hAnsi="Times New Roman"/>
        </w:rPr>
        <w:t>.: Jiráskova 506, 516 01 Rychnov nad Kněžnou</w:t>
      </w:r>
      <w:r w:rsidR="004E60C8" w:rsidRPr="00926FAE">
        <w:rPr>
          <w:rFonts w:ascii="Times New Roman" w:eastAsia="Arial" w:hAnsi="Times New Roman"/>
        </w:rPr>
        <w:t xml:space="preserve">. </w:t>
      </w:r>
    </w:p>
    <w:p w14:paraId="794B6248" w14:textId="77777777" w:rsidR="00673529" w:rsidRPr="00B56FC2" w:rsidRDefault="00673529" w:rsidP="00D57EAD">
      <w:pPr>
        <w:pStyle w:val="Odstavecseseznamem"/>
        <w:numPr>
          <w:ilvl w:val="0"/>
          <w:numId w:val="3"/>
        </w:numPr>
        <w:spacing w:after="60"/>
        <w:ind w:left="426" w:hanging="423"/>
        <w:contextualSpacing w:val="0"/>
        <w:rPr>
          <w:rFonts w:ascii="Times New Roman" w:hAnsi="Times New Roman"/>
        </w:rPr>
      </w:pPr>
      <w:r w:rsidRPr="00B56FC2">
        <w:rPr>
          <w:rFonts w:ascii="Times New Roman" w:eastAsia="Arial" w:hAnsi="Times New Roman"/>
        </w:rPr>
        <w:t>Místem plnění služeb, které nejsou vázány na konkrétní pracoviště objednatele, jako jsou např. školení apod., je pracoviště objednatele na adrese jeho sídla uvedené v záhlaví smlouvy, pokud není sjednáno jinak. V případě, že objednatel nemá k dispozici vhodné prostory pro školení a další nezbytné činnosti prováděné v rámci implementace produktu, je povinen takové prostory na své náklady zajistit.</w:t>
      </w:r>
    </w:p>
    <w:p w14:paraId="5C066AF3" w14:textId="3F227594" w:rsidR="00115D4D" w:rsidRPr="00D213DD" w:rsidRDefault="001861BB" w:rsidP="00627B1C">
      <w:pPr>
        <w:pStyle w:val="Odstavecseseznamem"/>
        <w:numPr>
          <w:ilvl w:val="0"/>
          <w:numId w:val="3"/>
        </w:numPr>
        <w:spacing w:after="60"/>
        <w:ind w:left="426" w:hanging="423"/>
        <w:contextualSpacing w:val="0"/>
        <w:rPr>
          <w:rFonts w:ascii="Times New Roman" w:hAnsi="Times New Roman"/>
        </w:rPr>
      </w:pPr>
      <w:r w:rsidRPr="00B56FC2">
        <w:rPr>
          <w:rFonts w:ascii="Times New Roman" w:hAnsi="Times New Roman"/>
        </w:rPr>
        <w:t xml:space="preserve">Termín </w:t>
      </w:r>
      <w:r w:rsidRPr="00D213DD">
        <w:rPr>
          <w:rFonts w:ascii="Times New Roman" w:hAnsi="Times New Roman"/>
        </w:rPr>
        <w:t xml:space="preserve">provedení </w:t>
      </w:r>
      <w:r w:rsidR="00115D4D" w:rsidRPr="00D213DD">
        <w:rPr>
          <w:rFonts w:ascii="Times New Roman" w:hAnsi="Times New Roman"/>
        </w:rPr>
        <w:t>implementace</w:t>
      </w:r>
      <w:r w:rsidRPr="00D213DD">
        <w:rPr>
          <w:rFonts w:ascii="Times New Roman" w:hAnsi="Times New Roman"/>
        </w:rPr>
        <w:t xml:space="preserve"> je </w:t>
      </w:r>
      <w:r w:rsidR="007D6D2C">
        <w:rPr>
          <w:rFonts w:ascii="Times New Roman" w:hAnsi="Times New Roman"/>
        </w:rPr>
        <w:t>stanoven nejpozději</w:t>
      </w:r>
      <w:r w:rsidR="007D6D2C" w:rsidRPr="00D213DD">
        <w:rPr>
          <w:rFonts w:ascii="Times New Roman" w:hAnsi="Times New Roman"/>
        </w:rPr>
        <w:t xml:space="preserve"> </w:t>
      </w:r>
      <w:r w:rsidR="00115D4D" w:rsidRPr="00D213DD">
        <w:rPr>
          <w:rFonts w:ascii="Times New Roman" w:hAnsi="Times New Roman"/>
        </w:rPr>
        <w:t xml:space="preserve">do </w:t>
      </w:r>
      <w:r w:rsidR="00C57CC3">
        <w:rPr>
          <w:rFonts w:ascii="Times New Roman" w:hAnsi="Times New Roman"/>
        </w:rPr>
        <w:t xml:space="preserve">12 měsíců od </w:t>
      </w:r>
      <w:del w:id="3" w:author="Mária Bosnovičová" w:date="2025-01-16T18:43:00Z" w16du:dateUtc="2025-01-16T17:43:00Z">
        <w:r w:rsidR="00C57CC3" w:rsidDel="00C65214">
          <w:rPr>
            <w:rFonts w:ascii="Times New Roman" w:hAnsi="Times New Roman"/>
          </w:rPr>
          <w:delText xml:space="preserve">podpisu smlouvy. </w:delText>
        </w:r>
      </w:del>
      <w:ins w:id="4" w:author="Mária Bosnovičová" w:date="2025-01-16T18:43:00Z" w16du:dateUtc="2025-01-16T17:43:00Z">
        <w:r w:rsidR="00C65214">
          <w:rPr>
            <w:rFonts w:ascii="Times New Roman" w:hAnsi="Times New Roman"/>
          </w:rPr>
          <w:t>uveřejnění smlouvy v registru smluv</w:t>
        </w:r>
      </w:ins>
      <w:r w:rsidR="007D6D2C">
        <w:rPr>
          <w:rFonts w:ascii="Times New Roman" w:hAnsi="Times New Roman"/>
        </w:rPr>
        <w:t>.</w:t>
      </w:r>
      <w:r w:rsidR="00D57EAD">
        <w:rPr>
          <w:rFonts w:ascii="Times New Roman" w:hAnsi="Times New Roman"/>
        </w:rPr>
        <w:t xml:space="preserve"> Termíny jednotlivých dílčích milníků jsou uvedeny v příloze č. 3 této smlouvy – „Harmonogram implementace“. Smluvní strany berou výslovně na vědomí, že termíny milníků jsou </w:t>
      </w:r>
      <w:r w:rsidR="00A920AB">
        <w:rPr>
          <w:rFonts w:ascii="Times New Roman" w:hAnsi="Times New Roman"/>
        </w:rPr>
        <w:t>závazné</w:t>
      </w:r>
      <w:r w:rsidR="00D57EAD">
        <w:rPr>
          <w:rFonts w:ascii="Times New Roman" w:hAnsi="Times New Roman"/>
        </w:rPr>
        <w:t xml:space="preserve"> a jejich překročení představuje porušení smlouvy ze strany poskytovatele. </w:t>
      </w:r>
    </w:p>
    <w:p w14:paraId="7D41E3C9" w14:textId="77777777" w:rsidR="001861BB" w:rsidRPr="00D213DD" w:rsidRDefault="001861BB" w:rsidP="00627B1C">
      <w:pPr>
        <w:pStyle w:val="Odstavecseseznamem"/>
        <w:numPr>
          <w:ilvl w:val="0"/>
          <w:numId w:val="3"/>
        </w:numPr>
        <w:spacing w:after="60"/>
        <w:ind w:left="426" w:hanging="423"/>
        <w:contextualSpacing w:val="0"/>
        <w:rPr>
          <w:rFonts w:ascii="Times New Roman" w:hAnsi="Times New Roman"/>
        </w:rPr>
      </w:pPr>
      <w:r w:rsidRPr="00D213DD">
        <w:rPr>
          <w:rFonts w:ascii="Times New Roman" w:hAnsi="Times New Roman"/>
          <w:color w:val="auto"/>
        </w:rPr>
        <w:t xml:space="preserve">Podmínkou uvedeného termínu plnění je zajištění připravenosti místa instalace a požadavků na HW a SW dle </w:t>
      </w:r>
      <w:r w:rsidR="003F4D33" w:rsidRPr="00D213DD">
        <w:rPr>
          <w:rFonts w:ascii="Times New Roman" w:hAnsi="Times New Roman"/>
          <w:color w:val="auto"/>
        </w:rPr>
        <w:t>p</w:t>
      </w:r>
      <w:r w:rsidR="0063175B" w:rsidRPr="00D213DD">
        <w:rPr>
          <w:rFonts w:ascii="Times New Roman" w:hAnsi="Times New Roman"/>
          <w:color w:val="auto"/>
        </w:rPr>
        <w:t>říloh</w:t>
      </w:r>
      <w:r w:rsidR="005B5157" w:rsidRPr="00D213DD">
        <w:rPr>
          <w:rFonts w:ascii="Times New Roman" w:hAnsi="Times New Roman"/>
          <w:color w:val="auto"/>
        </w:rPr>
        <w:t>y</w:t>
      </w:r>
      <w:r w:rsidR="0063175B" w:rsidRPr="00D213DD">
        <w:rPr>
          <w:rFonts w:ascii="Times New Roman" w:hAnsi="Times New Roman"/>
          <w:color w:val="auto"/>
        </w:rPr>
        <w:t xml:space="preserve"> č. </w:t>
      </w:r>
      <w:r w:rsidR="00E80020" w:rsidRPr="00D213DD">
        <w:rPr>
          <w:rFonts w:ascii="Times New Roman" w:hAnsi="Times New Roman"/>
          <w:color w:val="auto"/>
        </w:rPr>
        <w:t>2</w:t>
      </w:r>
      <w:r w:rsidR="0063175B" w:rsidRPr="00D213DD">
        <w:rPr>
          <w:rFonts w:ascii="Times New Roman" w:hAnsi="Times New Roman"/>
          <w:color w:val="auto"/>
        </w:rPr>
        <w:t xml:space="preserve"> </w:t>
      </w:r>
      <w:r w:rsidR="00C053BF" w:rsidRPr="00D213DD">
        <w:rPr>
          <w:rFonts w:ascii="Times New Roman" w:hAnsi="Times New Roman"/>
          <w:color w:val="auto"/>
        </w:rPr>
        <w:t>–</w:t>
      </w:r>
      <w:r w:rsidR="00E80020" w:rsidRPr="00D213DD">
        <w:rPr>
          <w:rFonts w:ascii="Times New Roman" w:hAnsi="Times New Roman"/>
          <w:color w:val="auto"/>
        </w:rPr>
        <w:t xml:space="preserve"> </w:t>
      </w:r>
      <w:r w:rsidR="00C053BF" w:rsidRPr="00D213DD">
        <w:rPr>
          <w:rFonts w:ascii="Times New Roman" w:hAnsi="Times New Roman"/>
          <w:color w:val="auto"/>
        </w:rPr>
        <w:t>„</w:t>
      </w:r>
      <w:r w:rsidR="0063175B" w:rsidRPr="00D213DD">
        <w:rPr>
          <w:rFonts w:ascii="Times New Roman" w:hAnsi="Times New Roman"/>
          <w:color w:val="auto"/>
        </w:rPr>
        <w:t>Připravenost místa instalace, požadavky na HW a SW</w:t>
      </w:r>
      <w:r w:rsidR="0050509D" w:rsidRPr="00D213DD">
        <w:rPr>
          <w:rFonts w:ascii="Times New Roman" w:hAnsi="Times New Roman"/>
          <w:color w:val="auto"/>
        </w:rPr>
        <w:t>“</w:t>
      </w:r>
      <w:r w:rsidR="00B46A05" w:rsidRPr="00D213DD">
        <w:rPr>
          <w:rFonts w:ascii="Times New Roman" w:hAnsi="Times New Roman"/>
          <w:color w:val="auto"/>
        </w:rPr>
        <w:t xml:space="preserve"> </w:t>
      </w:r>
      <w:r w:rsidRPr="00D213DD">
        <w:rPr>
          <w:rFonts w:ascii="Times New Roman" w:hAnsi="Times New Roman"/>
          <w:color w:val="auto"/>
        </w:rPr>
        <w:t xml:space="preserve">objednatelem. </w:t>
      </w:r>
    </w:p>
    <w:p w14:paraId="63CC8B5B" w14:textId="77777777" w:rsidR="001861BB" w:rsidRPr="00D213DD" w:rsidRDefault="001861BB" w:rsidP="001861BB">
      <w:pPr>
        <w:rPr>
          <w:rFonts w:ascii="Times New Roman" w:hAnsi="Times New Roman"/>
        </w:rPr>
      </w:pPr>
    </w:p>
    <w:p w14:paraId="390B0D48" w14:textId="77777777" w:rsidR="001861BB" w:rsidRPr="00D213DD" w:rsidRDefault="001861BB" w:rsidP="001861BB">
      <w:pPr>
        <w:jc w:val="center"/>
        <w:rPr>
          <w:rFonts w:ascii="Times New Roman" w:hAnsi="Times New Roman"/>
          <w:b/>
          <w:sz w:val="22"/>
        </w:rPr>
      </w:pPr>
      <w:r w:rsidRPr="00D213DD">
        <w:rPr>
          <w:rFonts w:ascii="Times New Roman" w:hAnsi="Times New Roman"/>
          <w:b/>
          <w:sz w:val="22"/>
        </w:rPr>
        <w:t>Článek 4</w:t>
      </w:r>
    </w:p>
    <w:p w14:paraId="78095A38" w14:textId="77777777" w:rsidR="001861BB" w:rsidRDefault="001861BB" w:rsidP="001861BB">
      <w:pPr>
        <w:jc w:val="center"/>
        <w:rPr>
          <w:rFonts w:ascii="Times New Roman" w:hAnsi="Times New Roman"/>
          <w:b/>
        </w:rPr>
      </w:pPr>
      <w:r w:rsidRPr="00D213DD">
        <w:rPr>
          <w:rFonts w:ascii="Times New Roman" w:hAnsi="Times New Roman"/>
          <w:b/>
        </w:rPr>
        <w:t>Cena a platební podmínky</w:t>
      </w:r>
    </w:p>
    <w:p w14:paraId="19D71919" w14:textId="77777777" w:rsidR="00627B1C" w:rsidRPr="00D213DD" w:rsidRDefault="00627B1C" w:rsidP="001861BB">
      <w:pPr>
        <w:jc w:val="center"/>
        <w:rPr>
          <w:rFonts w:ascii="Times New Roman" w:hAnsi="Times New Roman"/>
          <w:b/>
        </w:rPr>
      </w:pPr>
    </w:p>
    <w:p w14:paraId="6BEA8635" w14:textId="77777777" w:rsidR="00445773" w:rsidRDefault="0024659E" w:rsidP="00D00463">
      <w:pPr>
        <w:pStyle w:val="Odstavecseseznamem"/>
        <w:numPr>
          <w:ilvl w:val="0"/>
          <w:numId w:val="4"/>
        </w:numPr>
        <w:spacing w:after="60"/>
        <w:ind w:left="357" w:hanging="357"/>
        <w:contextualSpacing w:val="0"/>
        <w:rPr>
          <w:rFonts w:ascii="Times New Roman" w:hAnsi="Times New Roman"/>
        </w:rPr>
      </w:pPr>
      <w:r w:rsidRPr="00445773">
        <w:rPr>
          <w:rFonts w:ascii="Times New Roman" w:hAnsi="Times New Roman"/>
        </w:rPr>
        <w:t>Objednatel se zavazuje zaplatit poskytovateli za řádně a včas provedenou implementac</w:t>
      </w:r>
      <w:r w:rsidR="00477245" w:rsidRPr="00445773">
        <w:rPr>
          <w:rFonts w:ascii="Times New Roman" w:hAnsi="Times New Roman"/>
        </w:rPr>
        <w:t>i</w:t>
      </w:r>
      <w:r w:rsidRPr="00445773">
        <w:rPr>
          <w:rFonts w:ascii="Times New Roman" w:hAnsi="Times New Roman"/>
        </w:rPr>
        <w:t xml:space="preserve"> cenu v celkové výši </w:t>
      </w:r>
      <w:r w:rsidR="00926FAE" w:rsidRPr="00445773">
        <w:rPr>
          <w:b/>
        </w:rPr>
        <w:t>[</w:t>
      </w:r>
      <w:r w:rsidR="00926FAE" w:rsidRPr="00445773">
        <w:rPr>
          <w:b/>
          <w:highlight w:val="yellow"/>
        </w:rPr>
        <w:t>DOPLNIT</w:t>
      </w:r>
      <w:r w:rsidR="00926FAE" w:rsidRPr="00445773">
        <w:rPr>
          <w:b/>
        </w:rPr>
        <w:t>]</w:t>
      </w:r>
      <w:r w:rsidR="00AC100A" w:rsidRPr="00445773">
        <w:rPr>
          <w:b/>
        </w:rPr>
        <w:t xml:space="preserve"> </w:t>
      </w:r>
      <w:r w:rsidRPr="00445773">
        <w:rPr>
          <w:rFonts w:ascii="Times New Roman" w:hAnsi="Times New Roman"/>
          <w:b/>
          <w:bCs/>
        </w:rPr>
        <w:t>Kč</w:t>
      </w:r>
      <w:r w:rsidRPr="00445773">
        <w:rPr>
          <w:rFonts w:ascii="Times New Roman" w:hAnsi="Times New Roman"/>
        </w:rPr>
        <w:t xml:space="preserve"> bez DPH (dále jen „</w:t>
      </w:r>
      <w:r w:rsidR="00F04F87" w:rsidRPr="00445773">
        <w:rPr>
          <w:rFonts w:ascii="Times New Roman" w:hAnsi="Times New Roman"/>
        </w:rPr>
        <w:t>c</w:t>
      </w:r>
      <w:r w:rsidRPr="00445773">
        <w:rPr>
          <w:rFonts w:ascii="Times New Roman" w:hAnsi="Times New Roman"/>
        </w:rPr>
        <w:t>ena“).</w:t>
      </w:r>
      <w:r w:rsidR="00E80020" w:rsidRPr="00445773">
        <w:rPr>
          <w:rFonts w:ascii="Times New Roman" w:hAnsi="Times New Roman"/>
        </w:rPr>
        <w:t xml:space="preserve"> </w:t>
      </w:r>
    </w:p>
    <w:p w14:paraId="1F2B8CF4" w14:textId="77777777" w:rsidR="00445773" w:rsidRDefault="00445773" w:rsidP="00D00463">
      <w:pPr>
        <w:pStyle w:val="Odstavecseseznamem"/>
        <w:numPr>
          <w:ilvl w:val="0"/>
          <w:numId w:val="4"/>
        </w:numPr>
        <w:spacing w:after="60"/>
        <w:ind w:left="357" w:hanging="357"/>
        <w:contextualSpacing w:val="0"/>
        <w:rPr>
          <w:rFonts w:ascii="Times New Roman" w:hAnsi="Times New Roman"/>
        </w:rPr>
      </w:pPr>
      <w:r>
        <w:rPr>
          <w:rFonts w:ascii="Times New Roman" w:hAnsi="Times New Roman"/>
        </w:rPr>
        <w:t xml:space="preserve">Celková cena dle odst. 1 tohoto článku se dělí na část pro: </w:t>
      </w:r>
    </w:p>
    <w:p w14:paraId="64CB1D1E" w14:textId="77777777" w:rsidR="00445773" w:rsidRDefault="00445773" w:rsidP="00445773">
      <w:pPr>
        <w:pStyle w:val="Odstavecseseznamem"/>
        <w:numPr>
          <w:ilvl w:val="1"/>
          <w:numId w:val="4"/>
        </w:numPr>
        <w:spacing w:after="60"/>
        <w:rPr>
          <w:rFonts w:ascii="Times New Roman" w:hAnsi="Times New Roman"/>
        </w:rPr>
      </w:pPr>
      <w:r>
        <w:rPr>
          <w:rFonts w:ascii="Times New Roman" w:hAnsi="Times New Roman"/>
        </w:rPr>
        <w:t xml:space="preserve">Oblastní nemocnici Náchod a.s.: </w:t>
      </w:r>
      <w:r w:rsidRPr="00445773">
        <w:rPr>
          <w:b/>
        </w:rPr>
        <w:t>[</w:t>
      </w:r>
      <w:r w:rsidRPr="00445773">
        <w:rPr>
          <w:b/>
          <w:highlight w:val="yellow"/>
        </w:rPr>
        <w:t>DOPLNIT</w:t>
      </w:r>
      <w:r w:rsidRPr="00445773">
        <w:rPr>
          <w:b/>
        </w:rPr>
        <w:t xml:space="preserve">] </w:t>
      </w:r>
      <w:r w:rsidRPr="00445773">
        <w:rPr>
          <w:rFonts w:ascii="Times New Roman" w:hAnsi="Times New Roman"/>
          <w:b/>
          <w:bCs/>
        </w:rPr>
        <w:t>Kč</w:t>
      </w:r>
      <w:r w:rsidRPr="00445773">
        <w:rPr>
          <w:rFonts w:ascii="Times New Roman" w:hAnsi="Times New Roman"/>
        </w:rPr>
        <w:t xml:space="preserve"> bez DPH</w:t>
      </w:r>
    </w:p>
    <w:p w14:paraId="5F28F5BE" w14:textId="77777777" w:rsidR="00E5614D" w:rsidRPr="00716084" w:rsidRDefault="00445773" w:rsidP="00E5614D">
      <w:pPr>
        <w:pStyle w:val="Odstavecseseznamem"/>
        <w:numPr>
          <w:ilvl w:val="1"/>
          <w:numId w:val="4"/>
        </w:numPr>
        <w:spacing w:after="60"/>
        <w:rPr>
          <w:rFonts w:ascii="Times New Roman" w:hAnsi="Times New Roman"/>
        </w:rPr>
      </w:pPr>
      <w:r>
        <w:rPr>
          <w:rFonts w:ascii="Times New Roman" w:hAnsi="Times New Roman"/>
        </w:rPr>
        <w:t xml:space="preserve">Nemocnici Rychnov nad Kněžnou </w:t>
      </w:r>
      <w:proofErr w:type="spellStart"/>
      <w:r>
        <w:rPr>
          <w:rFonts w:ascii="Times New Roman" w:hAnsi="Times New Roman"/>
        </w:rPr>
        <w:t>o.z</w:t>
      </w:r>
      <w:proofErr w:type="spellEnd"/>
      <w:r>
        <w:rPr>
          <w:rFonts w:ascii="Times New Roman" w:hAnsi="Times New Roman"/>
        </w:rPr>
        <w:t xml:space="preserve">.: </w:t>
      </w:r>
      <w:r w:rsidRPr="00445773">
        <w:rPr>
          <w:b/>
        </w:rPr>
        <w:t>[</w:t>
      </w:r>
      <w:r w:rsidRPr="00445773">
        <w:rPr>
          <w:b/>
          <w:highlight w:val="yellow"/>
        </w:rPr>
        <w:t>DOPLNIT</w:t>
      </w:r>
      <w:r w:rsidRPr="00445773">
        <w:rPr>
          <w:b/>
        </w:rPr>
        <w:t xml:space="preserve">] </w:t>
      </w:r>
      <w:r w:rsidRPr="00445773">
        <w:rPr>
          <w:rFonts w:ascii="Times New Roman" w:hAnsi="Times New Roman"/>
          <w:b/>
          <w:bCs/>
        </w:rPr>
        <w:t>Kč</w:t>
      </w:r>
      <w:r w:rsidRPr="00445773">
        <w:rPr>
          <w:rFonts w:ascii="Times New Roman" w:hAnsi="Times New Roman"/>
        </w:rPr>
        <w:t xml:space="preserve"> bez DPH</w:t>
      </w:r>
      <w:r w:rsidR="009130CD">
        <w:rPr>
          <w:rFonts w:ascii="Times New Roman" w:hAnsi="Times New Roman"/>
        </w:rPr>
        <w:t>.</w:t>
      </w:r>
    </w:p>
    <w:p w14:paraId="41685ECD" w14:textId="77777777" w:rsidR="0024659E" w:rsidRDefault="0024659E" w:rsidP="00AF490E">
      <w:pPr>
        <w:pStyle w:val="Odstavecseseznamem"/>
        <w:numPr>
          <w:ilvl w:val="0"/>
          <w:numId w:val="4"/>
        </w:numPr>
        <w:spacing w:after="60"/>
        <w:ind w:left="357" w:hanging="357"/>
        <w:contextualSpacing w:val="0"/>
        <w:rPr>
          <w:rFonts w:ascii="Times New Roman" w:hAnsi="Times New Roman"/>
        </w:rPr>
      </w:pPr>
      <w:r w:rsidRPr="00D213DD">
        <w:rPr>
          <w:rFonts w:ascii="Times New Roman" w:hAnsi="Times New Roman"/>
        </w:rPr>
        <w:t xml:space="preserve">Cena bude </w:t>
      </w:r>
      <w:r w:rsidR="00D57EAD">
        <w:rPr>
          <w:rFonts w:ascii="Times New Roman" w:hAnsi="Times New Roman"/>
        </w:rPr>
        <w:t xml:space="preserve">uhrazena postupně, </w:t>
      </w:r>
      <w:r w:rsidRPr="00D213DD">
        <w:rPr>
          <w:rFonts w:ascii="Times New Roman" w:hAnsi="Times New Roman"/>
        </w:rPr>
        <w:t xml:space="preserve">reflektujíc termíny </w:t>
      </w:r>
      <w:r w:rsidR="007D6D2C">
        <w:rPr>
          <w:rFonts w:ascii="Times New Roman" w:hAnsi="Times New Roman"/>
        </w:rPr>
        <w:t>milníků</w:t>
      </w:r>
      <w:r w:rsidRPr="00D213DD">
        <w:rPr>
          <w:rFonts w:ascii="Times New Roman" w:hAnsi="Times New Roman"/>
        </w:rPr>
        <w:t xml:space="preserve"> </w:t>
      </w:r>
      <w:r w:rsidR="00E80020" w:rsidRPr="00D213DD">
        <w:rPr>
          <w:rFonts w:ascii="Times New Roman" w:hAnsi="Times New Roman"/>
        </w:rPr>
        <w:t xml:space="preserve">v souladu </w:t>
      </w:r>
      <w:r w:rsidR="007D6D2C">
        <w:rPr>
          <w:rFonts w:ascii="Times New Roman" w:hAnsi="Times New Roman"/>
        </w:rPr>
        <w:t>s p</w:t>
      </w:r>
      <w:r w:rsidRPr="00D213DD">
        <w:rPr>
          <w:rFonts w:ascii="Times New Roman" w:hAnsi="Times New Roman"/>
        </w:rPr>
        <w:t>říloh</w:t>
      </w:r>
      <w:r w:rsidR="007D6D2C">
        <w:rPr>
          <w:rFonts w:ascii="Times New Roman" w:hAnsi="Times New Roman"/>
        </w:rPr>
        <w:t>ou</w:t>
      </w:r>
      <w:r w:rsidRPr="00B56FC2">
        <w:rPr>
          <w:rFonts w:ascii="Times New Roman" w:hAnsi="Times New Roman"/>
        </w:rPr>
        <w:t xml:space="preserve"> č. </w:t>
      </w:r>
      <w:r w:rsidR="00884AD5" w:rsidRPr="00B56FC2">
        <w:rPr>
          <w:rFonts w:ascii="Times New Roman" w:hAnsi="Times New Roman"/>
        </w:rPr>
        <w:t>3</w:t>
      </w:r>
      <w:r w:rsidRPr="00B56FC2">
        <w:rPr>
          <w:rFonts w:ascii="Times New Roman" w:hAnsi="Times New Roman"/>
        </w:rPr>
        <w:t xml:space="preserve"> – </w:t>
      </w:r>
      <w:r w:rsidR="005B5157">
        <w:rPr>
          <w:rFonts w:ascii="Times New Roman" w:hAnsi="Times New Roman"/>
        </w:rPr>
        <w:t>„</w:t>
      </w:r>
      <w:r w:rsidRPr="00B56FC2">
        <w:rPr>
          <w:rFonts w:ascii="Times New Roman" w:hAnsi="Times New Roman"/>
        </w:rPr>
        <w:t xml:space="preserve">Harmonogram </w:t>
      </w:r>
      <w:r w:rsidRPr="00B56FC2">
        <w:rPr>
          <w:rFonts w:ascii="Times New Roman" w:hAnsi="Times New Roman"/>
        </w:rPr>
        <w:lastRenderedPageBreak/>
        <w:t>implementace“ této smlouvy</w:t>
      </w:r>
      <w:r w:rsidR="007D6D2C">
        <w:rPr>
          <w:rFonts w:ascii="Times New Roman" w:hAnsi="Times New Roman"/>
        </w:rPr>
        <w:t>, a to dle</w:t>
      </w:r>
      <w:r w:rsidR="00D57EAD">
        <w:rPr>
          <w:rFonts w:ascii="Times New Roman" w:hAnsi="Times New Roman"/>
        </w:rPr>
        <w:t xml:space="preserve"> následujícího rozdělení</w:t>
      </w:r>
      <w:r w:rsidR="007D6D2C">
        <w:rPr>
          <w:rFonts w:ascii="Times New Roman" w:hAnsi="Times New Roman"/>
        </w:rPr>
        <w:t xml:space="preserve"> </w:t>
      </w:r>
      <w:r w:rsidR="00113885">
        <w:rPr>
          <w:rFonts w:ascii="Times New Roman" w:hAnsi="Times New Roman"/>
        </w:rPr>
        <w:t>plateb</w:t>
      </w:r>
      <w:r w:rsidR="007D6D2C">
        <w:rPr>
          <w:rFonts w:ascii="Times New Roman" w:hAnsi="Times New Roman"/>
        </w:rPr>
        <w:t>:</w:t>
      </w:r>
    </w:p>
    <w:p w14:paraId="5C09C413" w14:textId="77777777" w:rsidR="007D6D2C" w:rsidRDefault="00D313D4" w:rsidP="007D6D2C">
      <w:pPr>
        <w:pStyle w:val="Odstavecseseznamem"/>
        <w:numPr>
          <w:ilvl w:val="1"/>
          <w:numId w:val="4"/>
        </w:numPr>
        <w:spacing w:after="60"/>
        <w:contextualSpacing w:val="0"/>
        <w:rPr>
          <w:rFonts w:ascii="Times New Roman" w:hAnsi="Times New Roman"/>
        </w:rPr>
      </w:pPr>
      <w:r w:rsidRPr="009414C8">
        <w:rPr>
          <w:rFonts w:ascii="Times New Roman" w:hAnsi="Times New Roman"/>
          <w:highlight w:val="yellow"/>
        </w:rPr>
        <w:t>7</w:t>
      </w:r>
      <w:r w:rsidR="001227F5" w:rsidRPr="009414C8">
        <w:rPr>
          <w:rFonts w:ascii="Times New Roman" w:hAnsi="Times New Roman"/>
          <w:highlight w:val="yellow"/>
        </w:rPr>
        <w:t>5</w:t>
      </w:r>
      <w:r w:rsidR="00551E5C" w:rsidRPr="009414C8">
        <w:rPr>
          <w:rFonts w:ascii="Times New Roman" w:hAnsi="Times New Roman"/>
          <w:highlight w:val="yellow"/>
        </w:rPr>
        <w:t xml:space="preserve"> </w:t>
      </w:r>
      <w:r w:rsidR="007D6D2C" w:rsidRPr="009414C8">
        <w:rPr>
          <w:rFonts w:ascii="Times New Roman" w:hAnsi="Times New Roman"/>
          <w:highlight w:val="yellow"/>
        </w:rPr>
        <w:t>%</w:t>
      </w:r>
      <w:r w:rsidR="00551E5C">
        <w:rPr>
          <w:rFonts w:ascii="Times New Roman" w:hAnsi="Times New Roman"/>
        </w:rPr>
        <w:t xml:space="preserve"> </w:t>
      </w:r>
      <w:r w:rsidR="007D6D2C">
        <w:rPr>
          <w:rFonts w:ascii="Times New Roman" w:hAnsi="Times New Roman"/>
        </w:rPr>
        <w:t xml:space="preserve">z ceny implementace dle </w:t>
      </w:r>
      <w:r w:rsidR="00113885">
        <w:rPr>
          <w:rFonts w:ascii="Times New Roman" w:hAnsi="Times New Roman"/>
        </w:rPr>
        <w:t>odst.1 tohoto článku</w:t>
      </w:r>
      <w:r w:rsidR="00551E5C">
        <w:rPr>
          <w:rFonts w:ascii="Times New Roman" w:hAnsi="Times New Roman"/>
        </w:rPr>
        <w:t>,</w:t>
      </w:r>
      <w:r w:rsidR="00551E5C" w:rsidRPr="00551E5C">
        <w:rPr>
          <w:rFonts w:ascii="Times New Roman" w:hAnsi="Times New Roman"/>
        </w:rPr>
        <w:t xml:space="preserve"> </w:t>
      </w:r>
      <w:r w:rsidR="00551E5C">
        <w:rPr>
          <w:rFonts w:ascii="Times New Roman" w:hAnsi="Times New Roman"/>
        </w:rPr>
        <w:t xml:space="preserve">bude </w:t>
      </w:r>
      <w:r w:rsidR="00835A1E">
        <w:rPr>
          <w:rFonts w:ascii="Times New Roman" w:hAnsi="Times New Roman"/>
        </w:rPr>
        <w:t>objednatelem uhrazena</w:t>
      </w:r>
      <w:r w:rsidR="00113885">
        <w:rPr>
          <w:rFonts w:ascii="Times New Roman" w:hAnsi="Times New Roman"/>
        </w:rPr>
        <w:t xml:space="preserve"> </w:t>
      </w:r>
      <w:r w:rsidR="00835A1E">
        <w:rPr>
          <w:rFonts w:ascii="Times New Roman" w:hAnsi="Times New Roman"/>
        </w:rPr>
        <w:t>po</w:t>
      </w:r>
      <w:r w:rsidR="00113885">
        <w:rPr>
          <w:rFonts w:ascii="Times New Roman" w:hAnsi="Times New Roman"/>
        </w:rPr>
        <w:t xml:space="preserve"> splnění Milníku č.1</w:t>
      </w:r>
      <w:r w:rsidR="008A6326">
        <w:rPr>
          <w:rFonts w:ascii="Times New Roman" w:hAnsi="Times New Roman"/>
          <w:b/>
          <w:bCs/>
        </w:rPr>
        <w:t>,</w:t>
      </w:r>
    </w:p>
    <w:p w14:paraId="7DB3F26D" w14:textId="420E6404" w:rsidR="00113885" w:rsidRDefault="001227F5" w:rsidP="00113885">
      <w:pPr>
        <w:pStyle w:val="Odstavecseseznamem"/>
        <w:numPr>
          <w:ilvl w:val="1"/>
          <w:numId w:val="4"/>
        </w:numPr>
        <w:spacing w:after="60"/>
        <w:contextualSpacing w:val="0"/>
        <w:rPr>
          <w:rFonts w:ascii="Times New Roman" w:hAnsi="Times New Roman"/>
        </w:rPr>
      </w:pPr>
      <w:r w:rsidRPr="009414C8">
        <w:rPr>
          <w:rFonts w:ascii="Times New Roman" w:hAnsi="Times New Roman"/>
          <w:highlight w:val="yellow"/>
        </w:rPr>
        <w:t>1</w:t>
      </w:r>
      <w:ins w:id="5" w:author="Mária Bosnovičová" w:date="2025-01-16T18:38:00Z" w16du:dateUtc="2025-01-16T17:38:00Z">
        <w:r w:rsidR="00C65214">
          <w:rPr>
            <w:rFonts w:ascii="Times New Roman" w:hAnsi="Times New Roman"/>
            <w:highlight w:val="yellow"/>
          </w:rPr>
          <w:t>5</w:t>
        </w:r>
      </w:ins>
      <w:del w:id="6" w:author="Mária Bosnovičová" w:date="2025-01-16T18:38:00Z" w16du:dateUtc="2025-01-16T17:38:00Z">
        <w:r w:rsidR="008039D1" w:rsidRPr="009414C8" w:rsidDel="00C65214">
          <w:rPr>
            <w:rFonts w:ascii="Times New Roman" w:hAnsi="Times New Roman"/>
            <w:highlight w:val="yellow"/>
          </w:rPr>
          <w:delText>0</w:delText>
        </w:r>
      </w:del>
      <w:r w:rsidR="00551E5C" w:rsidRPr="009414C8">
        <w:rPr>
          <w:rFonts w:ascii="Times New Roman" w:hAnsi="Times New Roman"/>
          <w:highlight w:val="yellow"/>
        </w:rPr>
        <w:t xml:space="preserve"> </w:t>
      </w:r>
      <w:r w:rsidR="00113885" w:rsidRPr="009414C8">
        <w:rPr>
          <w:rFonts w:ascii="Times New Roman" w:hAnsi="Times New Roman"/>
          <w:highlight w:val="yellow"/>
        </w:rPr>
        <w:t>%</w:t>
      </w:r>
      <w:r w:rsidR="00551E5C">
        <w:rPr>
          <w:rFonts w:ascii="Times New Roman" w:hAnsi="Times New Roman"/>
        </w:rPr>
        <w:t xml:space="preserve"> </w:t>
      </w:r>
      <w:r w:rsidR="00113885">
        <w:rPr>
          <w:rFonts w:ascii="Times New Roman" w:hAnsi="Times New Roman"/>
        </w:rPr>
        <w:t>z ceny implementace dle odst.</w:t>
      </w:r>
      <w:r w:rsidR="00551E5C">
        <w:rPr>
          <w:rFonts w:ascii="Times New Roman" w:hAnsi="Times New Roman"/>
        </w:rPr>
        <w:t xml:space="preserve"> </w:t>
      </w:r>
      <w:r w:rsidR="00113885">
        <w:rPr>
          <w:rFonts w:ascii="Times New Roman" w:hAnsi="Times New Roman"/>
        </w:rPr>
        <w:t>1 tohoto článku</w:t>
      </w:r>
      <w:r w:rsidR="00551E5C">
        <w:rPr>
          <w:rFonts w:ascii="Times New Roman" w:hAnsi="Times New Roman"/>
        </w:rPr>
        <w:t xml:space="preserve">, bude </w:t>
      </w:r>
      <w:r w:rsidR="00835A1E">
        <w:rPr>
          <w:rFonts w:ascii="Times New Roman" w:hAnsi="Times New Roman"/>
        </w:rPr>
        <w:t>objednatelem uhrazena</w:t>
      </w:r>
      <w:r w:rsidR="00551E5C">
        <w:rPr>
          <w:rFonts w:ascii="Times New Roman" w:hAnsi="Times New Roman"/>
        </w:rPr>
        <w:t xml:space="preserve"> při splnění</w:t>
      </w:r>
      <w:r w:rsidR="00113885">
        <w:rPr>
          <w:rFonts w:ascii="Times New Roman" w:hAnsi="Times New Roman"/>
        </w:rPr>
        <w:t xml:space="preserve"> Milníku č.2</w:t>
      </w:r>
      <w:r w:rsidR="008A6326">
        <w:rPr>
          <w:rFonts w:ascii="Times New Roman" w:hAnsi="Times New Roman"/>
          <w:b/>
          <w:bCs/>
        </w:rPr>
        <w:t>,</w:t>
      </w:r>
    </w:p>
    <w:p w14:paraId="7B684484" w14:textId="2BC6113B" w:rsidR="00113885" w:rsidRPr="00D313D4" w:rsidRDefault="00D313D4" w:rsidP="00113885">
      <w:pPr>
        <w:pStyle w:val="Odstavecseseznamem"/>
        <w:numPr>
          <w:ilvl w:val="1"/>
          <w:numId w:val="4"/>
        </w:numPr>
        <w:spacing w:after="60"/>
        <w:contextualSpacing w:val="0"/>
        <w:rPr>
          <w:rFonts w:ascii="Times New Roman" w:hAnsi="Times New Roman"/>
        </w:rPr>
      </w:pPr>
      <w:r w:rsidRPr="009414C8">
        <w:rPr>
          <w:rFonts w:ascii="Times New Roman" w:hAnsi="Times New Roman"/>
          <w:highlight w:val="yellow"/>
        </w:rPr>
        <w:t>10</w:t>
      </w:r>
      <w:r w:rsidR="00551E5C" w:rsidRPr="009414C8">
        <w:rPr>
          <w:rFonts w:ascii="Times New Roman" w:hAnsi="Times New Roman"/>
          <w:highlight w:val="yellow"/>
        </w:rPr>
        <w:t xml:space="preserve"> </w:t>
      </w:r>
      <w:r w:rsidR="00113885" w:rsidRPr="009414C8">
        <w:rPr>
          <w:rFonts w:ascii="Times New Roman" w:hAnsi="Times New Roman"/>
          <w:highlight w:val="yellow"/>
        </w:rPr>
        <w:t>%</w:t>
      </w:r>
      <w:r w:rsidR="00113885">
        <w:rPr>
          <w:rFonts w:ascii="Times New Roman" w:hAnsi="Times New Roman"/>
        </w:rPr>
        <w:t xml:space="preserve"> z ceny implementace dle odst.1 tohoto článku</w:t>
      </w:r>
      <w:r w:rsidR="00551E5C">
        <w:rPr>
          <w:rFonts w:ascii="Times New Roman" w:hAnsi="Times New Roman"/>
        </w:rPr>
        <w:t xml:space="preserve">, </w:t>
      </w:r>
      <w:r w:rsidR="00AC79FE">
        <w:rPr>
          <w:rFonts w:ascii="Times New Roman" w:hAnsi="Times New Roman"/>
        </w:rPr>
        <w:t>bude</w:t>
      </w:r>
      <w:r w:rsidR="00551E5C">
        <w:rPr>
          <w:rFonts w:ascii="Times New Roman" w:hAnsi="Times New Roman"/>
        </w:rPr>
        <w:t xml:space="preserve"> </w:t>
      </w:r>
      <w:r w:rsidR="00835A1E">
        <w:rPr>
          <w:rFonts w:ascii="Times New Roman" w:hAnsi="Times New Roman"/>
        </w:rPr>
        <w:t>objednatelem uhrazena</w:t>
      </w:r>
      <w:r w:rsidR="00113885">
        <w:rPr>
          <w:rFonts w:ascii="Times New Roman" w:hAnsi="Times New Roman"/>
        </w:rPr>
        <w:t xml:space="preserve"> </w:t>
      </w:r>
      <w:del w:id="7" w:author="Mária Bosnovičová" w:date="2025-01-16T18:39:00Z" w16du:dateUtc="2025-01-16T17:39:00Z">
        <w:r w:rsidR="00113885" w:rsidDel="00C65214">
          <w:rPr>
            <w:rFonts w:ascii="Times New Roman" w:hAnsi="Times New Roman"/>
          </w:rPr>
          <w:delText>při splnění Milníku č.3</w:delText>
        </w:r>
      </w:del>
      <w:ins w:id="8" w:author="Mária Bosnovičová" w:date="2025-01-16T18:39:00Z" w16du:dateUtc="2025-01-16T17:39:00Z">
        <w:r w:rsidR="00C65214">
          <w:rPr>
            <w:rFonts w:ascii="Times New Roman" w:hAnsi="Times New Roman"/>
          </w:rPr>
          <w:t>po akceptaci</w:t>
        </w:r>
      </w:ins>
      <w:ins w:id="9" w:author="Mária Bosnovičová" w:date="2025-01-16T18:41:00Z" w16du:dateUtc="2025-01-16T17:41:00Z">
        <w:r w:rsidR="00C65214">
          <w:rPr>
            <w:rFonts w:ascii="Times New Roman" w:hAnsi="Times New Roman"/>
          </w:rPr>
          <w:t xml:space="preserve"> implementace produktu podle </w:t>
        </w:r>
      </w:ins>
      <w:ins w:id="10" w:author="Mária Bosnovičová" w:date="2025-01-17T14:20:00Z" w16du:dateUtc="2025-01-17T13:20:00Z">
        <w:r w:rsidR="00A83EA5">
          <w:rPr>
            <w:rFonts w:ascii="Times New Roman" w:hAnsi="Times New Roman"/>
          </w:rPr>
          <w:t xml:space="preserve">bodu </w:t>
        </w:r>
      </w:ins>
      <w:ins w:id="11" w:author="Mária Bosnovičová" w:date="2025-01-16T18:41:00Z" w16du:dateUtc="2025-01-16T17:41:00Z">
        <w:r w:rsidR="00C65214">
          <w:rPr>
            <w:rFonts w:ascii="Times New Roman" w:hAnsi="Times New Roman"/>
          </w:rPr>
          <w:t>I.11</w:t>
        </w:r>
      </w:ins>
      <w:ins w:id="12" w:author="Mária Bosnovičová" w:date="2025-01-17T14:20:00Z" w16du:dateUtc="2025-01-17T13:20:00Z">
        <w:r w:rsidR="00A83EA5">
          <w:rPr>
            <w:rFonts w:ascii="Times New Roman" w:hAnsi="Times New Roman"/>
          </w:rPr>
          <w:t xml:space="preserve"> Harmonogramu implementace</w:t>
        </w:r>
      </w:ins>
      <w:r>
        <w:rPr>
          <w:rFonts w:ascii="Times New Roman" w:hAnsi="Times New Roman"/>
          <w:b/>
          <w:bCs/>
        </w:rPr>
        <w:t>,</w:t>
      </w:r>
    </w:p>
    <w:p w14:paraId="6A198525" w14:textId="59020215" w:rsidR="002038B2" w:rsidRPr="002038B2" w:rsidDel="00C65214" w:rsidRDefault="009414C8" w:rsidP="002038B2">
      <w:pPr>
        <w:pStyle w:val="Odstavecseseznamem"/>
        <w:numPr>
          <w:ilvl w:val="1"/>
          <w:numId w:val="4"/>
        </w:numPr>
        <w:spacing w:after="60"/>
        <w:contextualSpacing w:val="0"/>
        <w:rPr>
          <w:del w:id="13" w:author="Mária Bosnovičová" w:date="2025-01-16T18:38:00Z" w16du:dateUtc="2025-01-16T17:38:00Z"/>
          <w:rFonts w:ascii="Times New Roman" w:hAnsi="Times New Roman"/>
        </w:rPr>
      </w:pPr>
      <w:del w:id="14" w:author="Mária Bosnovičová" w:date="2025-01-16T18:38:00Z" w16du:dateUtc="2025-01-16T17:38:00Z">
        <w:r w:rsidRPr="009414C8" w:rsidDel="00C65214">
          <w:rPr>
            <w:rFonts w:ascii="Times New Roman" w:hAnsi="Times New Roman"/>
            <w:highlight w:val="yellow"/>
          </w:rPr>
          <w:delText>5</w:delText>
        </w:r>
        <w:r w:rsidR="00D313D4" w:rsidRPr="009414C8" w:rsidDel="00C65214">
          <w:rPr>
            <w:rFonts w:ascii="Times New Roman" w:hAnsi="Times New Roman"/>
            <w:highlight w:val="yellow"/>
          </w:rPr>
          <w:delText xml:space="preserve"> %</w:delText>
        </w:r>
        <w:r w:rsidR="00D313D4" w:rsidDel="00C65214">
          <w:rPr>
            <w:rFonts w:ascii="Times New Roman" w:hAnsi="Times New Roman"/>
          </w:rPr>
          <w:delText xml:space="preserve"> z ceny implementace dle odst.1 tohoto článku</w:delText>
        </w:r>
        <w:r w:rsidR="00445773" w:rsidDel="00C65214">
          <w:rPr>
            <w:rFonts w:ascii="Times New Roman" w:hAnsi="Times New Roman"/>
          </w:rPr>
          <w:delText>,</w:delText>
        </w:r>
        <w:r w:rsidR="00D313D4" w:rsidDel="00C65214">
          <w:rPr>
            <w:rFonts w:ascii="Times New Roman" w:hAnsi="Times New Roman"/>
          </w:rPr>
          <w:delText xml:space="preserve"> bude objednatelem uhrazena při splnění Milníku č.</w:delText>
        </w:r>
        <w:r w:rsidR="00A575D6" w:rsidDel="00C65214">
          <w:rPr>
            <w:rFonts w:ascii="Times New Roman" w:hAnsi="Times New Roman"/>
          </w:rPr>
          <w:delText>4</w:delText>
        </w:r>
        <w:r w:rsidR="00D313D4" w:rsidDel="00C65214">
          <w:rPr>
            <w:rFonts w:ascii="Times New Roman" w:hAnsi="Times New Roman"/>
            <w:b/>
            <w:bCs/>
          </w:rPr>
          <w:delText>.</w:delText>
        </w:r>
      </w:del>
    </w:p>
    <w:p w14:paraId="7015CCC2" w14:textId="63954394" w:rsidR="00F04F87" w:rsidRDefault="0024659E" w:rsidP="00AF490E">
      <w:pPr>
        <w:pStyle w:val="Odstavecseseznamem"/>
        <w:numPr>
          <w:ilvl w:val="0"/>
          <w:numId w:val="4"/>
        </w:numPr>
        <w:spacing w:after="60"/>
        <w:ind w:left="357" w:hanging="357"/>
        <w:contextualSpacing w:val="0"/>
        <w:rPr>
          <w:rFonts w:ascii="Times New Roman" w:hAnsi="Times New Roman"/>
        </w:rPr>
      </w:pPr>
      <w:r w:rsidRPr="00B56FC2">
        <w:rPr>
          <w:rFonts w:ascii="Times New Roman" w:hAnsi="Times New Roman"/>
        </w:rPr>
        <w:t xml:space="preserve">Objednatel se zavazuje zaplatit poskytovateli </w:t>
      </w:r>
      <w:r w:rsidR="00113885">
        <w:rPr>
          <w:rFonts w:ascii="Times New Roman" w:hAnsi="Times New Roman"/>
        </w:rPr>
        <w:t xml:space="preserve">dílčí cenu implementace </w:t>
      </w:r>
      <w:r w:rsidR="00E80020">
        <w:rPr>
          <w:rFonts w:ascii="Times New Roman" w:hAnsi="Times New Roman"/>
        </w:rPr>
        <w:t>vždy</w:t>
      </w:r>
      <w:r w:rsidRPr="00B56FC2">
        <w:rPr>
          <w:rFonts w:ascii="Times New Roman" w:hAnsi="Times New Roman"/>
        </w:rPr>
        <w:t xml:space="preserve"> </w:t>
      </w:r>
      <w:r w:rsidR="00F04F87" w:rsidRPr="00B56FC2">
        <w:rPr>
          <w:rFonts w:ascii="Times New Roman" w:hAnsi="Times New Roman"/>
        </w:rPr>
        <w:t xml:space="preserve">po akceptaci </w:t>
      </w:r>
      <w:r w:rsidR="00113885">
        <w:rPr>
          <w:rFonts w:ascii="Times New Roman" w:hAnsi="Times New Roman"/>
        </w:rPr>
        <w:t xml:space="preserve">stanoveného milníku dle </w:t>
      </w:r>
      <w:r w:rsidR="00835A1E">
        <w:rPr>
          <w:rFonts w:ascii="Times New Roman" w:hAnsi="Times New Roman"/>
        </w:rPr>
        <w:t xml:space="preserve">předchozího odstavce a poskytovatel je oprávněn po akceptaci daného milníku </w:t>
      </w:r>
      <w:r w:rsidR="00835A1E" w:rsidRPr="0045554F">
        <w:rPr>
          <w:rFonts w:ascii="Times New Roman" w:hAnsi="Times New Roman"/>
        </w:rPr>
        <w:t xml:space="preserve">vystavit </w:t>
      </w:r>
      <w:r w:rsidR="005B7277" w:rsidRPr="0045554F">
        <w:rPr>
          <w:rFonts w:ascii="Times New Roman" w:hAnsi="Times New Roman"/>
        </w:rPr>
        <w:t xml:space="preserve">jednu </w:t>
      </w:r>
      <w:r w:rsidR="00835A1E" w:rsidRPr="0045554F">
        <w:rPr>
          <w:rFonts w:ascii="Times New Roman" w:hAnsi="Times New Roman"/>
        </w:rPr>
        <w:t xml:space="preserve">fakturu </w:t>
      </w:r>
      <w:r w:rsidR="002038B2" w:rsidRPr="0045554F">
        <w:rPr>
          <w:rFonts w:ascii="Times New Roman" w:hAnsi="Times New Roman"/>
        </w:rPr>
        <w:t>pro ONN a další fakturu pro NRK</w:t>
      </w:r>
      <w:r w:rsidR="002038B2">
        <w:rPr>
          <w:rFonts w:ascii="Times New Roman" w:hAnsi="Times New Roman"/>
        </w:rPr>
        <w:t xml:space="preserve"> </w:t>
      </w:r>
      <w:r w:rsidR="00835A1E">
        <w:rPr>
          <w:rFonts w:ascii="Times New Roman" w:hAnsi="Times New Roman"/>
        </w:rPr>
        <w:t xml:space="preserve">na </w:t>
      </w:r>
      <w:r w:rsidR="005B7277">
        <w:rPr>
          <w:rFonts w:ascii="Times New Roman" w:hAnsi="Times New Roman"/>
        </w:rPr>
        <w:t>příslušné částky dle podmínek  v p</w:t>
      </w:r>
      <w:r w:rsidR="00835A1E">
        <w:rPr>
          <w:rFonts w:ascii="Times New Roman" w:hAnsi="Times New Roman"/>
        </w:rPr>
        <w:t>ředchozí</w:t>
      </w:r>
      <w:r w:rsidR="005B7277">
        <w:rPr>
          <w:rFonts w:ascii="Times New Roman" w:hAnsi="Times New Roman"/>
        </w:rPr>
        <w:t>ch</w:t>
      </w:r>
      <w:r w:rsidR="00835A1E">
        <w:rPr>
          <w:rFonts w:ascii="Times New Roman" w:hAnsi="Times New Roman"/>
        </w:rPr>
        <w:t xml:space="preserve"> odstavc</w:t>
      </w:r>
      <w:r w:rsidR="005B7277">
        <w:rPr>
          <w:rFonts w:ascii="Times New Roman" w:hAnsi="Times New Roman"/>
        </w:rPr>
        <w:t>ích</w:t>
      </w:r>
      <w:r w:rsidR="00BD28C1">
        <w:rPr>
          <w:rFonts w:ascii="Times New Roman" w:hAnsi="Times New Roman"/>
        </w:rPr>
        <w:t xml:space="preserve">. </w:t>
      </w:r>
      <w:r w:rsidR="00D57EAD">
        <w:rPr>
          <w:rFonts w:ascii="Times New Roman" w:hAnsi="Times New Roman"/>
        </w:rPr>
        <w:t xml:space="preserve">Splatnost faktur se sjednává </w:t>
      </w:r>
      <w:r w:rsidR="00461C79">
        <w:rPr>
          <w:rFonts w:ascii="Times New Roman" w:hAnsi="Times New Roman"/>
        </w:rPr>
        <w:t>30</w:t>
      </w:r>
      <w:r w:rsidR="00D57EAD">
        <w:rPr>
          <w:rFonts w:ascii="Times New Roman" w:hAnsi="Times New Roman"/>
        </w:rPr>
        <w:t xml:space="preserve"> dní od jejich vystavení. </w:t>
      </w:r>
    </w:p>
    <w:p w14:paraId="0F5D1309" w14:textId="77777777" w:rsidR="00113885" w:rsidRPr="00627B1C" w:rsidRDefault="00113885" w:rsidP="00627B1C">
      <w:pPr>
        <w:pStyle w:val="Odstavecseseznamem"/>
        <w:numPr>
          <w:ilvl w:val="0"/>
          <w:numId w:val="4"/>
        </w:numPr>
        <w:spacing w:after="60"/>
        <w:contextualSpacing w:val="0"/>
        <w:rPr>
          <w:rFonts w:ascii="Times New Roman" w:hAnsi="Times New Roman"/>
        </w:rPr>
      </w:pPr>
      <w:r>
        <w:rPr>
          <w:rFonts w:ascii="Times New Roman" w:hAnsi="Times New Roman"/>
        </w:rPr>
        <w:t>Podmínky a náležitosti písemného zápisu o předání a převzetí produktu</w:t>
      </w:r>
      <w:r w:rsidR="00D57EAD">
        <w:rPr>
          <w:rFonts w:ascii="Times New Roman" w:hAnsi="Times New Roman"/>
        </w:rPr>
        <w:t>, resp. daného milníku,</w:t>
      </w:r>
      <w:r>
        <w:rPr>
          <w:rFonts w:ascii="Times New Roman" w:hAnsi="Times New Roman"/>
        </w:rPr>
        <w:t xml:space="preserve"> jsou pro smluvní strany závazně upraven</w:t>
      </w:r>
      <w:r w:rsidR="00D57EAD">
        <w:rPr>
          <w:rFonts w:ascii="Times New Roman" w:hAnsi="Times New Roman"/>
        </w:rPr>
        <w:t>y</w:t>
      </w:r>
      <w:r>
        <w:rPr>
          <w:rFonts w:ascii="Times New Roman" w:hAnsi="Times New Roman"/>
        </w:rPr>
        <w:t xml:space="preserve"> </w:t>
      </w:r>
      <w:r w:rsidR="00BD28C1">
        <w:rPr>
          <w:rFonts w:ascii="Times New Roman" w:hAnsi="Times New Roman"/>
        </w:rPr>
        <w:t xml:space="preserve">v čl. </w:t>
      </w:r>
      <w:r w:rsidR="00835A1E">
        <w:rPr>
          <w:rFonts w:ascii="Times New Roman" w:hAnsi="Times New Roman"/>
        </w:rPr>
        <w:t>6</w:t>
      </w:r>
      <w:r w:rsidR="00BD28C1">
        <w:rPr>
          <w:rFonts w:ascii="Times New Roman" w:hAnsi="Times New Roman"/>
        </w:rPr>
        <w:t xml:space="preserve"> této smlouvy</w:t>
      </w:r>
      <w:r>
        <w:rPr>
          <w:rFonts w:ascii="Times New Roman" w:hAnsi="Times New Roman"/>
        </w:rPr>
        <w:t>.</w:t>
      </w:r>
    </w:p>
    <w:p w14:paraId="00AFEAC2" w14:textId="77777777" w:rsidR="00F04F87" w:rsidRPr="00B56FC2" w:rsidRDefault="00F04F87" w:rsidP="00AF490E">
      <w:pPr>
        <w:pStyle w:val="Odstavecseseznamem"/>
        <w:numPr>
          <w:ilvl w:val="0"/>
          <w:numId w:val="4"/>
        </w:numPr>
        <w:spacing w:after="60"/>
        <w:ind w:left="357" w:hanging="357"/>
        <w:contextualSpacing w:val="0"/>
        <w:rPr>
          <w:rFonts w:ascii="Times New Roman" w:hAnsi="Times New Roman"/>
        </w:rPr>
      </w:pPr>
      <w:r w:rsidRPr="00B56FC2">
        <w:rPr>
          <w:rFonts w:ascii="Times New Roman" w:hAnsi="Times New Roman"/>
        </w:rPr>
        <w:t xml:space="preserve">Platba </w:t>
      </w:r>
      <w:r w:rsidR="00124095">
        <w:rPr>
          <w:rFonts w:ascii="Times New Roman" w:hAnsi="Times New Roman"/>
        </w:rPr>
        <w:t>ceny</w:t>
      </w:r>
      <w:r w:rsidRPr="00B56FC2">
        <w:rPr>
          <w:rFonts w:ascii="Times New Roman" w:hAnsi="Times New Roman"/>
        </w:rPr>
        <w:t xml:space="preserve"> bude provedena bezhotovostně na účet poskytovatele uvedený v záhlaví této smlouvy, který bude uveden i na faktuře.</w:t>
      </w:r>
    </w:p>
    <w:p w14:paraId="77CDC793" w14:textId="77777777" w:rsidR="00F04F87" w:rsidRPr="00B56FC2" w:rsidRDefault="00F04F87" w:rsidP="00AF490E">
      <w:pPr>
        <w:pStyle w:val="Odstavecseseznamem"/>
        <w:numPr>
          <w:ilvl w:val="0"/>
          <w:numId w:val="4"/>
        </w:numPr>
        <w:spacing w:after="60"/>
        <w:ind w:left="357" w:hanging="357"/>
        <w:contextualSpacing w:val="0"/>
        <w:rPr>
          <w:rFonts w:ascii="Times New Roman" w:hAnsi="Times New Roman"/>
        </w:rPr>
      </w:pPr>
      <w:r w:rsidRPr="00B56FC2">
        <w:rPr>
          <w:rFonts w:ascii="Times New Roman" w:hAnsi="Times New Roman"/>
        </w:rPr>
        <w:t>Pokud smluvní strany sjednají změnu rozsahu implementace v návaznosti na objednatelem vyžádané změny rozsahu a úrovně implementace produktu či dalších sjednaných služeb dle této smlouvy, pak současně sjednají tomu odpovídající změnu ceny formou písemného dodatku k této smlouvě.</w:t>
      </w:r>
    </w:p>
    <w:p w14:paraId="2C6E4DF6" w14:textId="77777777" w:rsidR="001861BB" w:rsidRDefault="00F04F87" w:rsidP="00AF490E">
      <w:pPr>
        <w:pStyle w:val="Odstavecseseznamem"/>
        <w:numPr>
          <w:ilvl w:val="0"/>
          <w:numId w:val="4"/>
        </w:numPr>
        <w:spacing w:after="60"/>
        <w:ind w:left="357" w:hanging="357"/>
        <w:contextualSpacing w:val="0"/>
        <w:rPr>
          <w:rFonts w:ascii="Times New Roman" w:hAnsi="Times New Roman"/>
        </w:rPr>
      </w:pPr>
      <w:r w:rsidRPr="00B56FC2">
        <w:rPr>
          <w:rFonts w:ascii="Times New Roman" w:hAnsi="Times New Roman"/>
        </w:rPr>
        <w:t>Poskytovatel</w:t>
      </w:r>
      <w:r w:rsidR="001861BB" w:rsidRPr="00B56FC2">
        <w:rPr>
          <w:rFonts w:ascii="Times New Roman" w:hAnsi="Times New Roman"/>
        </w:rPr>
        <w:t xml:space="preserve"> jako plátce daně z přidané hodnoty připočítá vždy u jednotlivého uskutečnění zdanitelného plnění k fakturované ceně daň z přidané hodnoty v sazbě odpovídající zákonné úpravě v době, kdy bylo zdanitelné plnění uskutečněno. </w:t>
      </w:r>
      <w:r w:rsidR="009526CB" w:rsidRPr="009526CB">
        <w:rPr>
          <w:rFonts w:ascii="Times New Roman" w:hAnsi="Times New Roman"/>
        </w:rPr>
        <w:t>Objednatel se daň z přidané hodnoty zavazuje uhradit.</w:t>
      </w:r>
    </w:p>
    <w:p w14:paraId="1EB1A99D" w14:textId="77777777" w:rsidR="007C644A" w:rsidRPr="007C644A" w:rsidRDefault="007C644A" w:rsidP="00716084">
      <w:pPr>
        <w:pStyle w:val="Odstavecseseznamem"/>
        <w:numPr>
          <w:ilvl w:val="0"/>
          <w:numId w:val="4"/>
        </w:numPr>
        <w:spacing w:after="60"/>
        <w:contextualSpacing w:val="0"/>
      </w:pPr>
      <w:r w:rsidRPr="00961B7A">
        <w:rPr>
          <w:rFonts w:ascii="Times New Roman" w:hAnsi="Times New Roman"/>
        </w:rPr>
        <w:t>Dodání produktů je zároveň pokládáno za uskutečnění zdanitelného plnění ve smyslu zákona č. 235/2004 Sb., o dani z přidané hodnoty, ve znění pozdějších předpisů. Faktura musí obsahovat všechny náležitosti řádného účetního a daňového dokladu ve smyslu příslušných právních předpisů, zejména shora uvedeného zákona o dani z přidané hodnoty. V případě, že faktura nebude mít odpovídající náležitosti nebo nebude jinak v souladu s touto smlouvou, je objednatel oprávněn ji vrátit ve lhůtě platnosti zpět poskytovatel k doplnění či opravě, aniž se tak dostane do prodlení s plněním příslušného závazku. Lhůta splatnosti počíná běžet znovu od opětovného doručení náležitě doplněného či opraveného dokladu.</w:t>
      </w:r>
    </w:p>
    <w:p w14:paraId="20C4BE4F" w14:textId="77777777" w:rsidR="00926FAE" w:rsidRPr="00415BB0" w:rsidRDefault="00926FAE" w:rsidP="00926FAE">
      <w:pPr>
        <w:pStyle w:val="Odstavecseseznamem"/>
        <w:numPr>
          <w:ilvl w:val="0"/>
          <w:numId w:val="4"/>
        </w:numPr>
        <w:spacing w:after="60"/>
        <w:ind w:left="357" w:hanging="357"/>
        <w:contextualSpacing w:val="0"/>
        <w:rPr>
          <w:rFonts w:ascii="Times New Roman" w:hAnsi="Times New Roman"/>
          <w:color w:val="auto"/>
        </w:rPr>
      </w:pPr>
      <w:r w:rsidRPr="00415BB0">
        <w:rPr>
          <w:rFonts w:ascii="Times New Roman" w:hAnsi="Times New Roman"/>
          <w:color w:val="auto"/>
        </w:rPr>
        <w:t>Kromě náležitostí stanovených platnými právními předpisy pro daňový doklad je dodavatel povinen ve fakturách uvést i tyto údaje:</w:t>
      </w:r>
    </w:p>
    <w:p w14:paraId="36C5A11C" w14:textId="77777777" w:rsidR="0093448B" w:rsidRPr="0093448B" w:rsidRDefault="0093448B" w:rsidP="0093448B">
      <w:pPr>
        <w:pStyle w:val="Nadpis2"/>
        <w:numPr>
          <w:ilvl w:val="0"/>
          <w:numId w:val="35"/>
        </w:numPr>
        <w:spacing w:line="276" w:lineRule="auto"/>
        <w:rPr>
          <w:rFonts w:ascii="Times New Roman" w:hAnsi="Times New Roman" w:cs="Times New Roman"/>
          <w:color w:val="auto"/>
          <w:sz w:val="20"/>
          <w:szCs w:val="20"/>
        </w:rPr>
      </w:pPr>
      <w:r w:rsidRPr="0093448B">
        <w:rPr>
          <w:rFonts w:ascii="Times New Roman" w:hAnsi="Times New Roman" w:cs="Times New Roman"/>
          <w:color w:val="auto"/>
          <w:sz w:val="20"/>
          <w:szCs w:val="20"/>
        </w:rPr>
        <w:t xml:space="preserve">identifikaci </w:t>
      </w:r>
      <w:r>
        <w:rPr>
          <w:rFonts w:ascii="Times New Roman" w:hAnsi="Times New Roman" w:cs="Times New Roman"/>
          <w:color w:val="auto"/>
          <w:sz w:val="20"/>
          <w:szCs w:val="20"/>
        </w:rPr>
        <w:t>poskytovatele</w:t>
      </w:r>
      <w:r w:rsidRPr="0093448B">
        <w:rPr>
          <w:rFonts w:ascii="Times New Roman" w:hAnsi="Times New Roman" w:cs="Times New Roman"/>
          <w:color w:val="auto"/>
          <w:sz w:val="20"/>
          <w:szCs w:val="20"/>
        </w:rPr>
        <w:t xml:space="preserve"> a objednatele,</w:t>
      </w:r>
    </w:p>
    <w:p w14:paraId="56C282CA" w14:textId="77777777" w:rsidR="0093448B" w:rsidRPr="0093448B" w:rsidRDefault="0093448B" w:rsidP="0093448B">
      <w:pPr>
        <w:pStyle w:val="Nadpis2"/>
        <w:numPr>
          <w:ilvl w:val="0"/>
          <w:numId w:val="35"/>
        </w:numPr>
        <w:spacing w:line="276" w:lineRule="auto"/>
        <w:rPr>
          <w:rFonts w:ascii="Times New Roman" w:hAnsi="Times New Roman" w:cs="Times New Roman"/>
          <w:color w:val="auto"/>
          <w:sz w:val="20"/>
          <w:szCs w:val="20"/>
        </w:rPr>
      </w:pPr>
      <w:r w:rsidRPr="0093448B">
        <w:rPr>
          <w:rFonts w:ascii="Times New Roman" w:hAnsi="Times New Roman" w:cs="Times New Roman"/>
          <w:color w:val="auto"/>
          <w:sz w:val="20"/>
          <w:szCs w:val="20"/>
        </w:rPr>
        <w:t>den splatnosti,</w:t>
      </w:r>
    </w:p>
    <w:p w14:paraId="7F20747E" w14:textId="77777777" w:rsidR="0093448B" w:rsidRPr="0093448B" w:rsidRDefault="0093448B" w:rsidP="0093448B">
      <w:pPr>
        <w:pStyle w:val="Nadpis2"/>
        <w:numPr>
          <w:ilvl w:val="0"/>
          <w:numId w:val="35"/>
        </w:numPr>
        <w:spacing w:line="276" w:lineRule="auto"/>
        <w:rPr>
          <w:rFonts w:ascii="Times New Roman" w:hAnsi="Times New Roman" w:cs="Times New Roman"/>
          <w:color w:val="auto"/>
          <w:sz w:val="20"/>
          <w:szCs w:val="20"/>
        </w:rPr>
      </w:pPr>
      <w:r w:rsidRPr="0093448B">
        <w:rPr>
          <w:rFonts w:ascii="Times New Roman" w:hAnsi="Times New Roman" w:cs="Times New Roman"/>
          <w:color w:val="auto"/>
          <w:sz w:val="20"/>
          <w:szCs w:val="20"/>
        </w:rPr>
        <w:t>označení peněžního ústavu a číslo účtu, ve prospěch, kterého má být provedena platba, konstantní a variabilní symbol,</w:t>
      </w:r>
    </w:p>
    <w:p w14:paraId="1B22024F" w14:textId="77777777" w:rsidR="0093448B" w:rsidRPr="0093448B" w:rsidRDefault="0093448B" w:rsidP="0093448B">
      <w:pPr>
        <w:pStyle w:val="Nadpis2"/>
        <w:numPr>
          <w:ilvl w:val="0"/>
          <w:numId w:val="35"/>
        </w:numPr>
        <w:spacing w:line="276" w:lineRule="auto"/>
        <w:rPr>
          <w:rFonts w:ascii="Times New Roman" w:hAnsi="Times New Roman" w:cs="Times New Roman"/>
          <w:color w:val="auto"/>
          <w:sz w:val="20"/>
          <w:szCs w:val="20"/>
        </w:rPr>
      </w:pPr>
      <w:r w:rsidRPr="0093448B">
        <w:rPr>
          <w:rFonts w:ascii="Times New Roman" w:hAnsi="Times New Roman" w:cs="Times New Roman"/>
          <w:color w:val="auto"/>
          <w:sz w:val="20"/>
          <w:szCs w:val="20"/>
        </w:rPr>
        <w:t>odvolávka na tuto smlouvu,</w:t>
      </w:r>
    </w:p>
    <w:p w14:paraId="02BF3FFC" w14:textId="77777777" w:rsidR="0093448B" w:rsidRPr="0093448B" w:rsidRDefault="0093448B" w:rsidP="0093448B">
      <w:pPr>
        <w:pStyle w:val="Nadpis2"/>
        <w:numPr>
          <w:ilvl w:val="0"/>
          <w:numId w:val="35"/>
        </w:numPr>
        <w:spacing w:line="276" w:lineRule="auto"/>
        <w:rPr>
          <w:rFonts w:ascii="Times New Roman" w:hAnsi="Times New Roman" w:cs="Times New Roman"/>
          <w:color w:val="auto"/>
          <w:sz w:val="20"/>
          <w:szCs w:val="20"/>
        </w:rPr>
      </w:pPr>
      <w:r w:rsidRPr="0093448B">
        <w:rPr>
          <w:rFonts w:ascii="Times New Roman" w:hAnsi="Times New Roman" w:cs="Times New Roman"/>
          <w:color w:val="auto"/>
          <w:sz w:val="20"/>
          <w:szCs w:val="20"/>
        </w:rPr>
        <w:t>razítko a podpis osoby oprávněné k vystavení zálohového listu, dílčího a konečného účetního dokladu,</w:t>
      </w:r>
    </w:p>
    <w:p w14:paraId="7E064B42" w14:textId="77777777" w:rsidR="0093448B" w:rsidRPr="0093448B" w:rsidRDefault="0093448B" w:rsidP="0093448B">
      <w:pPr>
        <w:pStyle w:val="Nadpis2"/>
        <w:numPr>
          <w:ilvl w:val="0"/>
          <w:numId w:val="35"/>
        </w:numPr>
        <w:spacing w:line="276" w:lineRule="auto"/>
        <w:rPr>
          <w:rFonts w:ascii="Times New Roman" w:hAnsi="Times New Roman" w:cs="Times New Roman"/>
          <w:color w:val="auto"/>
          <w:sz w:val="20"/>
          <w:szCs w:val="20"/>
        </w:rPr>
      </w:pPr>
      <w:r w:rsidRPr="0093448B">
        <w:rPr>
          <w:rFonts w:ascii="Times New Roman" w:hAnsi="Times New Roman" w:cs="Times New Roman"/>
          <w:color w:val="auto"/>
          <w:sz w:val="20"/>
          <w:szCs w:val="20"/>
        </w:rPr>
        <w:t>soupis příloh,</w:t>
      </w:r>
    </w:p>
    <w:p w14:paraId="52822355" w14:textId="77777777" w:rsidR="0093448B" w:rsidRPr="0093448B" w:rsidRDefault="0093448B" w:rsidP="0093448B">
      <w:pPr>
        <w:pStyle w:val="Nadpis2"/>
        <w:numPr>
          <w:ilvl w:val="0"/>
          <w:numId w:val="35"/>
        </w:numPr>
        <w:spacing w:line="276" w:lineRule="auto"/>
        <w:rPr>
          <w:rFonts w:ascii="Times New Roman" w:hAnsi="Times New Roman" w:cs="Times New Roman"/>
          <w:color w:val="auto"/>
          <w:sz w:val="20"/>
          <w:szCs w:val="20"/>
        </w:rPr>
      </w:pPr>
      <w:r w:rsidRPr="0093448B">
        <w:rPr>
          <w:rFonts w:ascii="Times New Roman" w:hAnsi="Times New Roman" w:cs="Times New Roman"/>
          <w:color w:val="auto"/>
          <w:sz w:val="20"/>
          <w:szCs w:val="20"/>
        </w:rPr>
        <w:t>název a číslo projektu:</w:t>
      </w:r>
    </w:p>
    <w:p w14:paraId="65924420" w14:textId="77777777" w:rsidR="0093448B" w:rsidRPr="0093448B" w:rsidRDefault="0093448B" w:rsidP="0093448B">
      <w:pPr>
        <w:pStyle w:val="Nadpis2"/>
        <w:numPr>
          <w:ilvl w:val="0"/>
          <w:numId w:val="35"/>
        </w:numPr>
        <w:spacing w:line="276" w:lineRule="auto"/>
        <w:rPr>
          <w:rFonts w:ascii="Times New Roman" w:hAnsi="Times New Roman" w:cs="Times New Roman"/>
          <w:color w:val="auto"/>
          <w:sz w:val="20"/>
          <w:szCs w:val="20"/>
        </w:rPr>
      </w:pPr>
      <w:r w:rsidRPr="0093448B">
        <w:rPr>
          <w:rFonts w:ascii="Times New Roman" w:hAnsi="Times New Roman" w:cs="Times New Roman"/>
          <w:color w:val="auto"/>
          <w:sz w:val="20"/>
          <w:szCs w:val="20"/>
        </w:rPr>
        <w:t xml:space="preserve">ONN: Rozvoj eHealth v Nemocnici Náchod, </w:t>
      </w:r>
      <w:proofErr w:type="spellStart"/>
      <w:r w:rsidRPr="0093448B">
        <w:rPr>
          <w:rFonts w:ascii="Times New Roman" w:hAnsi="Times New Roman" w:cs="Times New Roman"/>
          <w:color w:val="auto"/>
          <w:sz w:val="20"/>
          <w:szCs w:val="20"/>
        </w:rPr>
        <w:t>reg</w:t>
      </w:r>
      <w:proofErr w:type="spellEnd"/>
      <w:r w:rsidRPr="0093448B">
        <w:rPr>
          <w:rFonts w:ascii="Times New Roman" w:hAnsi="Times New Roman" w:cs="Times New Roman"/>
          <w:color w:val="auto"/>
          <w:sz w:val="20"/>
          <w:szCs w:val="20"/>
        </w:rPr>
        <w:t>. č. [doplní Objednatel]</w:t>
      </w:r>
    </w:p>
    <w:p w14:paraId="374C6E12" w14:textId="77777777" w:rsidR="0093448B" w:rsidRDefault="0093448B" w:rsidP="0093448B">
      <w:pPr>
        <w:pStyle w:val="Nadpis2"/>
        <w:numPr>
          <w:ilvl w:val="0"/>
          <w:numId w:val="35"/>
        </w:numPr>
        <w:spacing w:line="276" w:lineRule="auto"/>
        <w:rPr>
          <w:rFonts w:ascii="Times New Roman" w:hAnsi="Times New Roman" w:cs="Times New Roman"/>
          <w:color w:val="auto"/>
          <w:sz w:val="20"/>
          <w:szCs w:val="20"/>
        </w:rPr>
      </w:pPr>
      <w:r w:rsidRPr="0093448B">
        <w:rPr>
          <w:rFonts w:ascii="Times New Roman" w:hAnsi="Times New Roman" w:cs="Times New Roman"/>
          <w:color w:val="auto"/>
          <w:sz w:val="20"/>
          <w:szCs w:val="20"/>
        </w:rPr>
        <w:t xml:space="preserve">NRK: Rozvoj eHealth Nemocnice Rychnov nad Kněžnou , </w:t>
      </w:r>
      <w:proofErr w:type="spellStart"/>
      <w:r w:rsidRPr="0093448B">
        <w:rPr>
          <w:rFonts w:ascii="Times New Roman" w:hAnsi="Times New Roman" w:cs="Times New Roman"/>
          <w:color w:val="auto"/>
          <w:sz w:val="20"/>
          <w:szCs w:val="20"/>
        </w:rPr>
        <w:t>reg</w:t>
      </w:r>
      <w:proofErr w:type="spellEnd"/>
      <w:r w:rsidRPr="0093448B">
        <w:rPr>
          <w:rFonts w:ascii="Times New Roman" w:hAnsi="Times New Roman" w:cs="Times New Roman"/>
          <w:color w:val="auto"/>
          <w:sz w:val="20"/>
          <w:szCs w:val="20"/>
        </w:rPr>
        <w:t>. č. [doplní Objednatel].</w:t>
      </w:r>
    </w:p>
    <w:p w14:paraId="0A277857" w14:textId="70B1D2AC" w:rsidR="0093448B" w:rsidRPr="0093448B" w:rsidRDefault="0093448B" w:rsidP="0093448B">
      <w:pPr>
        <w:pStyle w:val="Odstavecseseznamem"/>
        <w:numPr>
          <w:ilvl w:val="0"/>
          <w:numId w:val="4"/>
        </w:numPr>
        <w:spacing w:after="60"/>
        <w:contextualSpacing w:val="0"/>
        <w:rPr>
          <w:rFonts w:ascii="Times New Roman" w:hAnsi="Times New Roman"/>
          <w:color w:val="auto"/>
        </w:rPr>
      </w:pPr>
      <w:r>
        <w:rPr>
          <w:rFonts w:ascii="Times New Roman" w:hAnsi="Times New Roman"/>
          <w:color w:val="auto"/>
        </w:rPr>
        <w:t>Poskytovate</w:t>
      </w:r>
      <w:r w:rsidR="00926FAE" w:rsidRPr="0093448B">
        <w:rPr>
          <w:rFonts w:ascii="Times New Roman" w:hAnsi="Times New Roman"/>
          <w:color w:val="auto"/>
        </w:rPr>
        <w:t xml:space="preserve">l je </w:t>
      </w:r>
      <w:r w:rsidR="00BF056A">
        <w:rPr>
          <w:rFonts w:ascii="Times New Roman" w:hAnsi="Times New Roman"/>
          <w:color w:val="auto"/>
        </w:rPr>
        <w:t>povinen</w:t>
      </w:r>
      <w:r w:rsidR="00BF056A" w:rsidRPr="0093448B">
        <w:rPr>
          <w:rFonts w:ascii="Times New Roman" w:hAnsi="Times New Roman"/>
          <w:color w:val="auto"/>
        </w:rPr>
        <w:t xml:space="preserve"> </w:t>
      </w:r>
      <w:r w:rsidR="00926FAE" w:rsidRPr="0093448B">
        <w:rPr>
          <w:rFonts w:ascii="Times New Roman" w:hAnsi="Times New Roman"/>
          <w:color w:val="auto"/>
        </w:rPr>
        <w:t xml:space="preserve">zasílat faktury </w:t>
      </w:r>
      <w:r>
        <w:rPr>
          <w:rFonts w:ascii="Times New Roman" w:hAnsi="Times New Roman"/>
          <w:color w:val="auto"/>
        </w:rPr>
        <w:t xml:space="preserve">ve formátu PDF </w:t>
      </w:r>
      <w:r w:rsidR="00926FAE" w:rsidRPr="0093448B">
        <w:rPr>
          <w:rFonts w:ascii="Times New Roman" w:hAnsi="Times New Roman"/>
          <w:color w:val="auto"/>
        </w:rPr>
        <w:t xml:space="preserve">objednateli prostřednictvím elektronické pošty </w:t>
      </w:r>
      <w:r w:rsidRPr="0093448B">
        <w:rPr>
          <w:rFonts w:ascii="Times New Roman" w:hAnsi="Times New Roman"/>
          <w:color w:val="auto"/>
        </w:rPr>
        <w:t>na adresu</w:t>
      </w:r>
      <w:r>
        <w:rPr>
          <w:rFonts w:ascii="Times New Roman" w:hAnsi="Times New Roman"/>
          <w:color w:val="auto"/>
        </w:rPr>
        <w:t>:</w:t>
      </w:r>
    </w:p>
    <w:p w14:paraId="2740663E" w14:textId="77777777" w:rsidR="0093448B" w:rsidRPr="0093448B" w:rsidRDefault="0093448B" w:rsidP="0093448B">
      <w:pPr>
        <w:pStyle w:val="Odstavecseseznamem"/>
        <w:spacing w:after="60"/>
        <w:ind w:left="357"/>
        <w:contextualSpacing w:val="0"/>
        <w:rPr>
          <w:rFonts w:ascii="Times New Roman" w:hAnsi="Times New Roman"/>
          <w:color w:val="auto"/>
        </w:rPr>
      </w:pPr>
      <w:r w:rsidRPr="0093448B">
        <w:rPr>
          <w:rFonts w:ascii="Times New Roman" w:hAnsi="Times New Roman"/>
          <w:color w:val="auto"/>
        </w:rPr>
        <w:t xml:space="preserve">ONN: </w:t>
      </w:r>
      <w:hyperlink r:id="rId10" w:history="1">
        <w:r w:rsidRPr="0093448B">
          <w:rPr>
            <w:color w:val="auto"/>
          </w:rPr>
          <w:t>fakturace@nemocnicenachod.cz</w:t>
        </w:r>
      </w:hyperlink>
      <w:r w:rsidRPr="0093448B">
        <w:rPr>
          <w:rFonts w:ascii="Times New Roman" w:hAnsi="Times New Roman"/>
          <w:color w:val="auto"/>
        </w:rPr>
        <w:t xml:space="preserve"> , </w:t>
      </w:r>
    </w:p>
    <w:p w14:paraId="6C9F1AAF" w14:textId="77777777" w:rsidR="0093448B" w:rsidRPr="0093448B" w:rsidRDefault="0093448B" w:rsidP="0093448B">
      <w:pPr>
        <w:pStyle w:val="Odstavecseseznamem"/>
        <w:spacing w:after="60"/>
        <w:ind w:left="357"/>
        <w:contextualSpacing w:val="0"/>
        <w:rPr>
          <w:rFonts w:ascii="Times New Roman" w:hAnsi="Times New Roman"/>
          <w:color w:val="auto"/>
        </w:rPr>
      </w:pPr>
      <w:r w:rsidRPr="0093448B">
        <w:rPr>
          <w:rFonts w:ascii="Times New Roman" w:hAnsi="Times New Roman"/>
          <w:color w:val="auto"/>
        </w:rPr>
        <w:t xml:space="preserve">NRK: </w:t>
      </w:r>
      <w:hyperlink r:id="rId11" w:history="1">
        <w:r w:rsidRPr="0093448B">
          <w:rPr>
            <w:color w:val="auto"/>
          </w:rPr>
          <w:t>fakturace@nemocnicerk.cz</w:t>
        </w:r>
      </w:hyperlink>
      <w:r w:rsidRPr="0093448B">
        <w:rPr>
          <w:rFonts w:ascii="Times New Roman" w:hAnsi="Times New Roman"/>
          <w:color w:val="auto"/>
        </w:rPr>
        <w:t xml:space="preserve"> </w:t>
      </w:r>
    </w:p>
    <w:p w14:paraId="2ECF9453" w14:textId="77777777" w:rsidR="00926FAE" w:rsidRDefault="00926FAE" w:rsidP="0093448B">
      <w:pPr>
        <w:pStyle w:val="Nadpis2"/>
        <w:spacing w:before="0" w:line="276" w:lineRule="auto"/>
        <w:ind w:left="708"/>
        <w:rPr>
          <w:rFonts w:ascii="Times New Roman" w:hAnsi="Times New Roman"/>
        </w:rPr>
      </w:pPr>
    </w:p>
    <w:p w14:paraId="6C7A0B97" w14:textId="77777777" w:rsidR="00BD28C1" w:rsidRPr="00AF490E" w:rsidRDefault="00BD28C1" w:rsidP="00D57EAD">
      <w:pPr>
        <w:pStyle w:val="Odstavecseseznamem"/>
        <w:spacing w:after="60"/>
        <w:ind w:left="357"/>
        <w:contextualSpacing w:val="0"/>
        <w:rPr>
          <w:rFonts w:ascii="Times New Roman" w:hAnsi="Times New Roman"/>
        </w:rPr>
      </w:pPr>
    </w:p>
    <w:p w14:paraId="211B9F16" w14:textId="77777777" w:rsidR="001861BB" w:rsidRPr="00B56FC2" w:rsidRDefault="001861BB" w:rsidP="001861BB">
      <w:pPr>
        <w:rPr>
          <w:rFonts w:ascii="Times New Roman" w:hAnsi="Times New Roman"/>
        </w:rPr>
      </w:pPr>
    </w:p>
    <w:p w14:paraId="3BB2D2F4" w14:textId="77777777" w:rsidR="00224C81" w:rsidRPr="00B56FC2" w:rsidRDefault="00224C81" w:rsidP="00224C81">
      <w:pPr>
        <w:jc w:val="center"/>
        <w:rPr>
          <w:rFonts w:ascii="Times New Roman" w:hAnsi="Times New Roman"/>
          <w:b/>
          <w:sz w:val="22"/>
        </w:rPr>
      </w:pPr>
      <w:r w:rsidRPr="00B56FC2">
        <w:rPr>
          <w:rFonts w:ascii="Times New Roman" w:hAnsi="Times New Roman"/>
          <w:b/>
          <w:sz w:val="22"/>
        </w:rPr>
        <w:t>Článek 5</w:t>
      </w:r>
    </w:p>
    <w:p w14:paraId="5653AAD0" w14:textId="77777777" w:rsidR="001861BB" w:rsidRDefault="00224C81" w:rsidP="00884AD5">
      <w:pPr>
        <w:jc w:val="center"/>
        <w:rPr>
          <w:rFonts w:ascii="Times New Roman" w:hAnsi="Times New Roman"/>
          <w:b/>
        </w:rPr>
      </w:pPr>
      <w:r w:rsidRPr="00B56FC2">
        <w:rPr>
          <w:rFonts w:ascii="Times New Roman" w:hAnsi="Times New Roman"/>
          <w:b/>
        </w:rPr>
        <w:t>Řízení implementace a kontrola</w:t>
      </w:r>
    </w:p>
    <w:p w14:paraId="62CCD509" w14:textId="77777777" w:rsidR="00627B1C" w:rsidRPr="00B56FC2" w:rsidRDefault="00627B1C" w:rsidP="00884AD5">
      <w:pPr>
        <w:jc w:val="center"/>
        <w:rPr>
          <w:rFonts w:ascii="Times New Roman" w:hAnsi="Times New Roman"/>
          <w:b/>
        </w:rPr>
      </w:pPr>
    </w:p>
    <w:p w14:paraId="6715B48D" w14:textId="77777777" w:rsidR="00224C81" w:rsidRPr="00B56FC2" w:rsidRDefault="00224C81" w:rsidP="00AF490E">
      <w:pPr>
        <w:pStyle w:val="Odstavecseseznamem"/>
        <w:numPr>
          <w:ilvl w:val="0"/>
          <w:numId w:val="6"/>
        </w:numPr>
        <w:spacing w:after="60"/>
        <w:ind w:left="357" w:hanging="357"/>
        <w:contextualSpacing w:val="0"/>
        <w:rPr>
          <w:rFonts w:ascii="Times New Roman" w:hAnsi="Times New Roman"/>
        </w:rPr>
      </w:pPr>
      <w:r w:rsidRPr="00B56FC2">
        <w:rPr>
          <w:rFonts w:ascii="Times New Roman" w:hAnsi="Times New Roman"/>
        </w:rPr>
        <w:lastRenderedPageBreak/>
        <w:t>Pro účely řízení implementace dle této Smlouvy se smluvní strany zavazují jmenovat vedoucího projektu, který odpovídá za úspěšný průběh implementace v rozsahu závazku dané smluvní strany a za zajištění potřebných zdrojů smluvní strany nezbytných pro jeho úspěšný průběh.</w:t>
      </w:r>
    </w:p>
    <w:p w14:paraId="46BC6FD8" w14:textId="77777777" w:rsidR="00224C81" w:rsidRPr="00B56FC2" w:rsidRDefault="00224C81" w:rsidP="00AF490E">
      <w:pPr>
        <w:pStyle w:val="Odstavecseseznamem"/>
        <w:numPr>
          <w:ilvl w:val="0"/>
          <w:numId w:val="6"/>
        </w:numPr>
        <w:spacing w:after="60"/>
        <w:ind w:left="357" w:hanging="357"/>
        <w:contextualSpacing w:val="0"/>
        <w:rPr>
          <w:rFonts w:ascii="Times New Roman" w:hAnsi="Times New Roman"/>
        </w:rPr>
      </w:pPr>
      <w:r w:rsidRPr="00B56FC2">
        <w:rPr>
          <w:rFonts w:ascii="Times New Roman" w:hAnsi="Times New Roman"/>
        </w:rPr>
        <w:t xml:space="preserve">Pro účely řízení implementace </w:t>
      </w:r>
      <w:r w:rsidR="00B26506">
        <w:rPr>
          <w:rFonts w:ascii="Times New Roman" w:hAnsi="Times New Roman"/>
        </w:rPr>
        <w:t>odpovídá</w:t>
      </w:r>
      <w:r w:rsidRPr="00B56FC2">
        <w:rPr>
          <w:rFonts w:ascii="Times New Roman" w:hAnsi="Times New Roman"/>
        </w:rPr>
        <w:t xml:space="preserve"> vedoucí projektu za průběžnou koordinaci činností v rámci implementace, kontrolu plnění úkolů, komunikaci s druhou smluvní stranou nebo 3.</w:t>
      </w:r>
      <w:r w:rsidR="00E80020">
        <w:rPr>
          <w:rFonts w:ascii="Times New Roman" w:hAnsi="Times New Roman"/>
        </w:rPr>
        <w:t xml:space="preserve"> </w:t>
      </w:r>
      <w:r w:rsidRPr="00B56FC2">
        <w:rPr>
          <w:rFonts w:ascii="Times New Roman" w:hAnsi="Times New Roman"/>
        </w:rPr>
        <w:t>stranami a za dokumentaci</w:t>
      </w:r>
      <w:r w:rsidR="00E80020">
        <w:rPr>
          <w:rFonts w:ascii="Times New Roman" w:hAnsi="Times New Roman"/>
        </w:rPr>
        <w:t>, jejíž vyhotovení je součástí závazků smluvních stran</w:t>
      </w:r>
      <w:r w:rsidRPr="00B56FC2">
        <w:rPr>
          <w:rFonts w:ascii="Times New Roman" w:hAnsi="Times New Roman"/>
        </w:rPr>
        <w:t>.</w:t>
      </w:r>
    </w:p>
    <w:p w14:paraId="461B9D84" w14:textId="77777777" w:rsidR="00224C81" w:rsidRPr="00B56FC2" w:rsidRDefault="00224C81" w:rsidP="00AF490E">
      <w:pPr>
        <w:pStyle w:val="Odstavecseseznamem"/>
        <w:numPr>
          <w:ilvl w:val="0"/>
          <w:numId w:val="6"/>
        </w:numPr>
        <w:spacing w:after="60"/>
        <w:ind w:left="357" w:hanging="357"/>
        <w:contextualSpacing w:val="0"/>
        <w:rPr>
          <w:rFonts w:ascii="Times New Roman" w:hAnsi="Times New Roman"/>
        </w:rPr>
      </w:pPr>
      <w:r w:rsidRPr="00B56FC2">
        <w:rPr>
          <w:rFonts w:ascii="Times New Roman" w:hAnsi="Times New Roman"/>
        </w:rPr>
        <w:t>Pro účely řízení jednotlivých fází implementace zřizují smluvní strany společný orgán „Řídící výbor“ (ve smlouvě dále jako „Řídící výbor") a schvalují</w:t>
      </w:r>
      <w:r w:rsidR="001F014B">
        <w:rPr>
          <w:rFonts w:ascii="Times New Roman" w:hAnsi="Times New Roman"/>
        </w:rPr>
        <w:t xml:space="preserve"> jeho</w:t>
      </w:r>
      <w:r w:rsidRPr="00B56FC2">
        <w:rPr>
          <w:rFonts w:ascii="Times New Roman" w:hAnsi="Times New Roman"/>
        </w:rPr>
        <w:t xml:space="preserve"> statut, který je přílohou č. </w:t>
      </w:r>
      <w:r w:rsidR="001F014B">
        <w:rPr>
          <w:rFonts w:ascii="Times New Roman" w:hAnsi="Times New Roman"/>
        </w:rPr>
        <w:t>5</w:t>
      </w:r>
      <w:r w:rsidRPr="00B56FC2">
        <w:rPr>
          <w:rFonts w:ascii="Times New Roman" w:hAnsi="Times New Roman"/>
        </w:rPr>
        <w:t xml:space="preserve"> </w:t>
      </w:r>
      <w:r w:rsidR="003F4D33">
        <w:rPr>
          <w:rFonts w:ascii="Times New Roman" w:hAnsi="Times New Roman"/>
        </w:rPr>
        <w:t>– „</w:t>
      </w:r>
      <w:r w:rsidR="003F4D33" w:rsidRPr="003F4D33">
        <w:rPr>
          <w:rFonts w:ascii="Times New Roman" w:hAnsi="Times New Roman"/>
        </w:rPr>
        <w:t>Odpovědné osoby smluvních stran“</w:t>
      </w:r>
      <w:r w:rsidR="003F4D33">
        <w:rPr>
          <w:rFonts w:ascii="Times New Roman" w:hAnsi="Times New Roman"/>
        </w:rPr>
        <w:t>.</w:t>
      </w:r>
    </w:p>
    <w:p w14:paraId="2C76A7F2" w14:textId="77777777" w:rsidR="00121FB3" w:rsidRDefault="00224C81" w:rsidP="00AF490E">
      <w:pPr>
        <w:pStyle w:val="Odstavecseseznamem"/>
        <w:numPr>
          <w:ilvl w:val="0"/>
          <w:numId w:val="6"/>
        </w:numPr>
        <w:spacing w:after="60"/>
        <w:ind w:left="357" w:hanging="357"/>
        <w:contextualSpacing w:val="0"/>
        <w:rPr>
          <w:rFonts w:ascii="Times New Roman" w:hAnsi="Times New Roman"/>
        </w:rPr>
      </w:pPr>
      <w:r w:rsidRPr="00B56FC2">
        <w:rPr>
          <w:rFonts w:ascii="Times New Roman" w:hAnsi="Times New Roman"/>
        </w:rPr>
        <w:t>Řídící výbor</w:t>
      </w:r>
      <w:r w:rsidR="001F014B">
        <w:rPr>
          <w:rFonts w:ascii="Times New Roman" w:hAnsi="Times New Roman"/>
        </w:rPr>
        <w:t xml:space="preserve"> má na starosti</w:t>
      </w:r>
      <w:r w:rsidRPr="00B56FC2">
        <w:rPr>
          <w:rFonts w:ascii="Times New Roman" w:hAnsi="Times New Roman"/>
        </w:rPr>
        <w:t xml:space="preserve"> </w:t>
      </w:r>
      <w:r w:rsidR="001F014B" w:rsidRPr="00B56FC2">
        <w:rPr>
          <w:rFonts w:ascii="Times New Roman" w:hAnsi="Times New Roman"/>
        </w:rPr>
        <w:t>strategické řízení</w:t>
      </w:r>
      <w:r w:rsidR="001F014B">
        <w:rPr>
          <w:rFonts w:ascii="Times New Roman" w:hAnsi="Times New Roman"/>
        </w:rPr>
        <w:t xml:space="preserve"> implementace </w:t>
      </w:r>
      <w:r w:rsidR="001F014B" w:rsidRPr="00B56FC2">
        <w:rPr>
          <w:rFonts w:ascii="Times New Roman" w:hAnsi="Times New Roman"/>
        </w:rPr>
        <w:t>a řízení vztahu mezi objednatelem a poskytovatelem na úrovni nejvyššího vedení</w:t>
      </w:r>
      <w:r w:rsidRPr="00B56FC2">
        <w:rPr>
          <w:rFonts w:ascii="Times New Roman" w:hAnsi="Times New Roman"/>
        </w:rPr>
        <w:t xml:space="preserve">, </w:t>
      </w:r>
      <w:r w:rsidR="001F014B">
        <w:rPr>
          <w:rFonts w:ascii="Times New Roman" w:hAnsi="Times New Roman"/>
        </w:rPr>
        <w:t xml:space="preserve">vč. rozhodování </w:t>
      </w:r>
      <w:r w:rsidRPr="00B56FC2">
        <w:rPr>
          <w:rFonts w:ascii="Times New Roman" w:hAnsi="Times New Roman"/>
        </w:rPr>
        <w:t>o případných změnách v plánu a harmonogramu provádění implementace</w:t>
      </w:r>
      <w:r w:rsidR="006F0C8E">
        <w:rPr>
          <w:rFonts w:ascii="Times New Roman" w:hAnsi="Times New Roman"/>
        </w:rPr>
        <w:t xml:space="preserve">. Řídící výbor dále </w:t>
      </w:r>
      <w:r w:rsidRPr="00B56FC2">
        <w:rPr>
          <w:rFonts w:ascii="Times New Roman" w:hAnsi="Times New Roman"/>
        </w:rPr>
        <w:t>schvaluje zahájení jednotlivých fází provádění implementace</w:t>
      </w:r>
      <w:r w:rsidR="00121FB3">
        <w:rPr>
          <w:rFonts w:ascii="Times New Roman" w:hAnsi="Times New Roman"/>
        </w:rPr>
        <w:t xml:space="preserve"> a </w:t>
      </w:r>
      <w:r w:rsidR="00897EC7">
        <w:rPr>
          <w:rFonts w:ascii="Times New Roman" w:hAnsi="Times New Roman"/>
        </w:rPr>
        <w:t xml:space="preserve">schvaluje </w:t>
      </w:r>
      <w:r w:rsidRPr="00B56FC2">
        <w:rPr>
          <w:rFonts w:ascii="Times New Roman" w:hAnsi="Times New Roman"/>
        </w:rPr>
        <w:t xml:space="preserve">provedení </w:t>
      </w:r>
      <w:r w:rsidR="006F0C8E">
        <w:rPr>
          <w:rFonts w:ascii="Times New Roman" w:hAnsi="Times New Roman"/>
        </w:rPr>
        <w:t xml:space="preserve">implementace </w:t>
      </w:r>
      <w:r w:rsidR="001F014B">
        <w:rPr>
          <w:rFonts w:ascii="Times New Roman" w:hAnsi="Times New Roman"/>
        </w:rPr>
        <w:t>dle čl. 6 této smlouvy</w:t>
      </w:r>
      <w:r w:rsidR="00897EC7">
        <w:rPr>
          <w:rFonts w:ascii="Times New Roman" w:hAnsi="Times New Roman"/>
        </w:rPr>
        <w:t xml:space="preserve">. </w:t>
      </w:r>
    </w:p>
    <w:p w14:paraId="5F15C455" w14:textId="77777777" w:rsidR="00224C81" w:rsidRPr="00B56FC2" w:rsidRDefault="003F4D33" w:rsidP="00AF490E">
      <w:pPr>
        <w:pStyle w:val="Odstavecseseznamem"/>
        <w:numPr>
          <w:ilvl w:val="0"/>
          <w:numId w:val="6"/>
        </w:numPr>
        <w:spacing w:after="60"/>
        <w:ind w:left="357" w:hanging="357"/>
        <w:contextualSpacing w:val="0"/>
        <w:rPr>
          <w:rFonts w:ascii="Times New Roman" w:hAnsi="Times New Roman"/>
        </w:rPr>
      </w:pPr>
      <w:r>
        <w:rPr>
          <w:rFonts w:ascii="Times New Roman" w:hAnsi="Times New Roman"/>
        </w:rPr>
        <w:t>Řídící výbor</w:t>
      </w:r>
      <w:r w:rsidR="001F014B">
        <w:rPr>
          <w:rFonts w:ascii="Times New Roman" w:hAnsi="Times New Roman"/>
        </w:rPr>
        <w:t xml:space="preserve"> </w:t>
      </w:r>
      <w:r w:rsidR="00224C81" w:rsidRPr="00B56FC2">
        <w:rPr>
          <w:rFonts w:ascii="Times New Roman" w:hAnsi="Times New Roman"/>
        </w:rPr>
        <w:t xml:space="preserve">rozhoduje </w:t>
      </w:r>
      <w:r w:rsidR="00121FB3">
        <w:rPr>
          <w:rFonts w:ascii="Times New Roman" w:hAnsi="Times New Roman"/>
        </w:rPr>
        <w:t>jednomyslně</w:t>
      </w:r>
      <w:r w:rsidR="00224C81" w:rsidRPr="00B56FC2">
        <w:rPr>
          <w:rFonts w:ascii="Times New Roman" w:hAnsi="Times New Roman"/>
        </w:rPr>
        <w:t>. V případě nesouhlasu kteréhokoli člena Řídícího výboru na kterémkoli bodu usnesení Řídícího výboru, předává se věc k rozhodnutí statutárním orgánům smluvních stran.</w:t>
      </w:r>
    </w:p>
    <w:p w14:paraId="6119CD6A" w14:textId="77777777" w:rsidR="00224C81" w:rsidRPr="00B56FC2" w:rsidRDefault="00224C81" w:rsidP="001861BB">
      <w:pPr>
        <w:rPr>
          <w:rFonts w:ascii="Times New Roman" w:hAnsi="Times New Roman"/>
        </w:rPr>
      </w:pPr>
    </w:p>
    <w:p w14:paraId="35EA41DC" w14:textId="77777777" w:rsidR="00224C81" w:rsidRPr="00B56FC2" w:rsidRDefault="00224C81" w:rsidP="001861BB">
      <w:pPr>
        <w:rPr>
          <w:rFonts w:ascii="Times New Roman" w:hAnsi="Times New Roman"/>
        </w:rPr>
      </w:pPr>
    </w:p>
    <w:p w14:paraId="76ED7367" w14:textId="77777777" w:rsidR="001861BB" w:rsidRPr="00B56FC2" w:rsidRDefault="001861BB" w:rsidP="001861BB">
      <w:pPr>
        <w:jc w:val="center"/>
        <w:rPr>
          <w:rFonts w:ascii="Times New Roman" w:hAnsi="Times New Roman"/>
          <w:b/>
          <w:sz w:val="22"/>
        </w:rPr>
      </w:pPr>
      <w:r w:rsidRPr="00B56FC2">
        <w:rPr>
          <w:rFonts w:ascii="Times New Roman" w:hAnsi="Times New Roman"/>
          <w:b/>
          <w:sz w:val="22"/>
        </w:rPr>
        <w:t xml:space="preserve">Článek </w:t>
      </w:r>
      <w:r w:rsidR="00224C81" w:rsidRPr="00B56FC2">
        <w:rPr>
          <w:rFonts w:ascii="Times New Roman" w:hAnsi="Times New Roman"/>
          <w:b/>
          <w:sz w:val="22"/>
        </w:rPr>
        <w:t>6</w:t>
      </w:r>
    </w:p>
    <w:p w14:paraId="0E71387F" w14:textId="77777777" w:rsidR="001861BB" w:rsidRDefault="00F04F87" w:rsidP="001861BB">
      <w:pPr>
        <w:jc w:val="center"/>
        <w:rPr>
          <w:rFonts w:ascii="Times New Roman" w:hAnsi="Times New Roman"/>
          <w:b/>
        </w:rPr>
      </w:pPr>
      <w:r w:rsidRPr="00B56FC2">
        <w:rPr>
          <w:rFonts w:ascii="Times New Roman" w:hAnsi="Times New Roman"/>
          <w:b/>
        </w:rPr>
        <w:t>Akceptace a předání produktu do provozu</w:t>
      </w:r>
    </w:p>
    <w:p w14:paraId="28912034" w14:textId="77777777" w:rsidR="00627B1C" w:rsidRPr="00B56FC2" w:rsidRDefault="00627B1C" w:rsidP="001861BB">
      <w:pPr>
        <w:jc w:val="center"/>
        <w:rPr>
          <w:rFonts w:ascii="Times New Roman" w:hAnsi="Times New Roman"/>
          <w:b/>
        </w:rPr>
      </w:pPr>
    </w:p>
    <w:p w14:paraId="628D29FA" w14:textId="77777777" w:rsidR="00376487" w:rsidRDefault="00376487" w:rsidP="00376487">
      <w:pPr>
        <w:pStyle w:val="Odstavecseseznamem"/>
        <w:numPr>
          <w:ilvl w:val="0"/>
          <w:numId w:val="5"/>
        </w:numPr>
        <w:spacing w:after="60"/>
        <w:ind w:left="357" w:hanging="357"/>
        <w:contextualSpacing w:val="0"/>
        <w:rPr>
          <w:rFonts w:ascii="Times New Roman" w:hAnsi="Times New Roman"/>
        </w:rPr>
      </w:pPr>
      <w:r>
        <w:rPr>
          <w:rFonts w:ascii="Times New Roman" w:hAnsi="Times New Roman"/>
        </w:rPr>
        <w:t>Proces předání produktu a jeho akceptace probíhá</w:t>
      </w:r>
      <w:r w:rsidR="00835A1E">
        <w:rPr>
          <w:rFonts w:ascii="Times New Roman" w:hAnsi="Times New Roman"/>
        </w:rPr>
        <w:t xml:space="preserve"> postupně dle milníků specifikovaných v příloze č. 3. této smlouvy a </w:t>
      </w:r>
      <w:r>
        <w:rPr>
          <w:rFonts w:ascii="Times New Roman" w:hAnsi="Times New Roman"/>
        </w:rPr>
        <w:t xml:space="preserve">dle čl. </w:t>
      </w:r>
      <w:r w:rsidR="00835A1E">
        <w:rPr>
          <w:rFonts w:ascii="Times New Roman" w:hAnsi="Times New Roman"/>
        </w:rPr>
        <w:t xml:space="preserve">3 a </w:t>
      </w:r>
      <w:r w:rsidR="00BD28C1">
        <w:rPr>
          <w:rFonts w:ascii="Times New Roman" w:hAnsi="Times New Roman"/>
        </w:rPr>
        <w:t>4</w:t>
      </w:r>
      <w:r>
        <w:rPr>
          <w:rFonts w:ascii="Times New Roman" w:hAnsi="Times New Roman"/>
        </w:rPr>
        <w:t xml:space="preserve"> této smlouvy. </w:t>
      </w:r>
    </w:p>
    <w:p w14:paraId="5C9059C6" w14:textId="77777777" w:rsidR="00B85518" w:rsidRPr="00B56FC2" w:rsidRDefault="00B85518" w:rsidP="00AF490E">
      <w:pPr>
        <w:pStyle w:val="Odstavecseseznamem"/>
        <w:numPr>
          <w:ilvl w:val="0"/>
          <w:numId w:val="5"/>
        </w:numPr>
        <w:spacing w:after="60"/>
        <w:ind w:left="357" w:hanging="357"/>
        <w:contextualSpacing w:val="0"/>
        <w:rPr>
          <w:rFonts w:ascii="Times New Roman" w:hAnsi="Times New Roman"/>
        </w:rPr>
      </w:pPr>
      <w:r w:rsidRPr="00B56FC2">
        <w:rPr>
          <w:rFonts w:ascii="Times New Roman" w:hAnsi="Times New Roman"/>
        </w:rPr>
        <w:t xml:space="preserve">Akceptace implementace </w:t>
      </w:r>
      <w:r w:rsidR="001861BB" w:rsidRPr="00B56FC2">
        <w:rPr>
          <w:rFonts w:ascii="Times New Roman" w:hAnsi="Times New Roman"/>
        </w:rPr>
        <w:t xml:space="preserve">a převzetí </w:t>
      </w:r>
      <w:r w:rsidRPr="00B56FC2">
        <w:rPr>
          <w:rFonts w:ascii="Times New Roman" w:hAnsi="Times New Roman"/>
        </w:rPr>
        <w:t>produktu do provozu</w:t>
      </w:r>
      <w:r w:rsidR="001861BB" w:rsidRPr="00B56FC2">
        <w:rPr>
          <w:rFonts w:ascii="Times New Roman" w:hAnsi="Times New Roman"/>
        </w:rPr>
        <w:t xml:space="preserve"> proběhne na základě akceptačních testů.  Akceptační testy budou probíhat na základě specifikace akceptačních testů obsahující</w:t>
      </w:r>
      <w:r w:rsidRPr="00B56FC2">
        <w:rPr>
          <w:rFonts w:ascii="Times New Roman" w:hAnsi="Times New Roman"/>
        </w:rPr>
        <w:t xml:space="preserve"> jejich</w:t>
      </w:r>
      <w:r w:rsidR="001861BB" w:rsidRPr="00B56FC2">
        <w:rPr>
          <w:rFonts w:ascii="Times New Roman" w:hAnsi="Times New Roman"/>
        </w:rPr>
        <w:t xml:space="preserve"> popis, </w:t>
      </w:r>
      <w:r w:rsidRPr="00B56FC2">
        <w:rPr>
          <w:rFonts w:ascii="Times New Roman" w:hAnsi="Times New Roman"/>
        </w:rPr>
        <w:t xml:space="preserve">výběr </w:t>
      </w:r>
      <w:r w:rsidR="001861BB" w:rsidRPr="00B56FC2">
        <w:rPr>
          <w:rFonts w:ascii="Times New Roman" w:hAnsi="Times New Roman"/>
        </w:rPr>
        <w:t>testovací</w:t>
      </w:r>
      <w:r w:rsidRPr="00B56FC2">
        <w:rPr>
          <w:rFonts w:ascii="Times New Roman" w:hAnsi="Times New Roman"/>
        </w:rPr>
        <w:t>ho vzorku</w:t>
      </w:r>
      <w:r w:rsidR="001861BB" w:rsidRPr="00B56FC2">
        <w:rPr>
          <w:rFonts w:ascii="Times New Roman" w:hAnsi="Times New Roman"/>
        </w:rPr>
        <w:t xml:space="preserve"> dat, příslušné prostředí, pořadí provádění testů, akceptační kritéria a časový plán akceptačních testů. Nedohodnou-li se smluvní strany jinak, vypracuje specifikaci </w:t>
      </w:r>
      <w:r w:rsidR="00DB45C0">
        <w:rPr>
          <w:rFonts w:ascii="Times New Roman" w:hAnsi="Times New Roman"/>
        </w:rPr>
        <w:t xml:space="preserve">a časový plán </w:t>
      </w:r>
      <w:r w:rsidR="001861BB" w:rsidRPr="00B56FC2">
        <w:rPr>
          <w:rFonts w:ascii="Times New Roman" w:hAnsi="Times New Roman"/>
        </w:rPr>
        <w:t xml:space="preserve">akceptačních testů </w:t>
      </w:r>
      <w:r w:rsidRPr="00B56FC2">
        <w:rPr>
          <w:rFonts w:ascii="Times New Roman" w:hAnsi="Times New Roman"/>
        </w:rPr>
        <w:t>poskytovatel</w:t>
      </w:r>
      <w:r w:rsidR="001861BB" w:rsidRPr="00B56FC2">
        <w:rPr>
          <w:rFonts w:ascii="Times New Roman" w:hAnsi="Times New Roman"/>
        </w:rPr>
        <w:t xml:space="preserve">. Specifikace akceptačních testů vždy podléhá schválení ze strany objednatele. </w:t>
      </w:r>
    </w:p>
    <w:p w14:paraId="28D0E7BC" w14:textId="3BC895E2" w:rsidR="00B85518" w:rsidRPr="00B56FC2" w:rsidRDefault="00B85518" w:rsidP="00AF490E">
      <w:pPr>
        <w:pStyle w:val="Odstavecseseznamem"/>
        <w:numPr>
          <w:ilvl w:val="0"/>
          <w:numId w:val="5"/>
        </w:numPr>
        <w:spacing w:after="60"/>
        <w:ind w:left="357" w:hanging="357"/>
        <w:contextualSpacing w:val="0"/>
        <w:rPr>
          <w:rFonts w:ascii="Times New Roman" w:hAnsi="Times New Roman"/>
        </w:rPr>
      </w:pPr>
      <w:r w:rsidRPr="00B56FC2">
        <w:rPr>
          <w:rFonts w:ascii="Times New Roman" w:hAnsi="Times New Roman"/>
        </w:rPr>
        <w:t>Poskytovatel</w:t>
      </w:r>
      <w:r w:rsidR="001861BB" w:rsidRPr="00B56FC2">
        <w:rPr>
          <w:rFonts w:ascii="Times New Roman" w:hAnsi="Times New Roman"/>
        </w:rPr>
        <w:t xml:space="preserve"> bude písemně informovat objednatele nejméně sedm (7) dní předem o termínu zahájení akceptačních testů. Objednatel je </w:t>
      </w:r>
      <w:r w:rsidR="00BF056A">
        <w:rPr>
          <w:rFonts w:ascii="Times New Roman" w:hAnsi="Times New Roman"/>
        </w:rPr>
        <w:t>povinen</w:t>
      </w:r>
      <w:r w:rsidR="00BF056A" w:rsidRPr="00B56FC2">
        <w:rPr>
          <w:rFonts w:ascii="Times New Roman" w:hAnsi="Times New Roman"/>
        </w:rPr>
        <w:t xml:space="preserve"> </w:t>
      </w:r>
      <w:r w:rsidR="001861BB" w:rsidRPr="00B56FC2">
        <w:rPr>
          <w:rFonts w:ascii="Times New Roman" w:hAnsi="Times New Roman"/>
        </w:rPr>
        <w:t xml:space="preserve">se těchto testů zúčastnit. Pokud se objednatel nedostaví v termínu určeném pro provedení akceptačních testů, je zhotovitel oprávněn provést příslušné akceptační testy bez jeho přítomnosti. Takto provedené akceptační testy se považují za provedené v přítomnosti objednatele a kopie veškerých dokumentů vypracovaných v souvislosti s provedením těchto akceptačních testů musí </w:t>
      </w:r>
      <w:r w:rsidRPr="00B56FC2">
        <w:rPr>
          <w:rFonts w:ascii="Times New Roman" w:hAnsi="Times New Roman"/>
        </w:rPr>
        <w:t>poskytovatel</w:t>
      </w:r>
      <w:r w:rsidR="001861BB" w:rsidRPr="00B56FC2">
        <w:rPr>
          <w:rFonts w:ascii="Times New Roman" w:hAnsi="Times New Roman"/>
        </w:rPr>
        <w:t xml:space="preserve"> objednateli poskytnout.</w:t>
      </w:r>
    </w:p>
    <w:p w14:paraId="7156D2DD" w14:textId="77777777" w:rsidR="00B85518" w:rsidRPr="00B56FC2" w:rsidRDefault="001861BB" w:rsidP="00AF490E">
      <w:pPr>
        <w:pStyle w:val="Odstavecseseznamem"/>
        <w:numPr>
          <w:ilvl w:val="0"/>
          <w:numId w:val="5"/>
        </w:numPr>
        <w:spacing w:after="60"/>
        <w:ind w:left="357" w:hanging="357"/>
        <w:contextualSpacing w:val="0"/>
        <w:rPr>
          <w:rFonts w:ascii="Times New Roman" w:hAnsi="Times New Roman"/>
        </w:rPr>
      </w:pPr>
      <w:r w:rsidRPr="00B56FC2">
        <w:rPr>
          <w:rFonts w:ascii="Times New Roman" w:hAnsi="Times New Roman"/>
        </w:rPr>
        <w:t xml:space="preserve">Jestliže </w:t>
      </w:r>
      <w:r w:rsidR="001F5D0B">
        <w:rPr>
          <w:rFonts w:ascii="Times New Roman" w:hAnsi="Times New Roman"/>
        </w:rPr>
        <w:t>implementace</w:t>
      </w:r>
      <w:r w:rsidR="00577550">
        <w:rPr>
          <w:rFonts w:ascii="Times New Roman" w:hAnsi="Times New Roman"/>
        </w:rPr>
        <w:t xml:space="preserve"> </w:t>
      </w:r>
      <w:r w:rsidRPr="00B56FC2">
        <w:rPr>
          <w:rFonts w:ascii="Times New Roman" w:hAnsi="Times New Roman"/>
        </w:rPr>
        <w:t xml:space="preserve">nesplňuje stanovená akceptační kritéria kteréhokoliv akceptačního testu, je objednatel povinen bez zbytečného odkladu po provedení takového testu (resp. poskytnutí dokumentů podle poslední věty předcházejícího odstavce) doručit </w:t>
      </w:r>
      <w:r w:rsidR="00B85518" w:rsidRPr="00B56FC2">
        <w:rPr>
          <w:rFonts w:ascii="Times New Roman" w:hAnsi="Times New Roman"/>
        </w:rPr>
        <w:t>poskytovateli</w:t>
      </w:r>
      <w:r w:rsidRPr="00B56FC2">
        <w:rPr>
          <w:rFonts w:ascii="Times New Roman" w:hAnsi="Times New Roman"/>
        </w:rPr>
        <w:t xml:space="preserve"> písemnou zprávu</w:t>
      </w:r>
      <w:r w:rsidR="00B85518" w:rsidRPr="00B56FC2">
        <w:rPr>
          <w:rFonts w:ascii="Times New Roman" w:hAnsi="Times New Roman"/>
        </w:rPr>
        <w:t xml:space="preserve"> v elektronické podobě</w:t>
      </w:r>
      <w:r w:rsidRPr="00B56FC2">
        <w:rPr>
          <w:rFonts w:ascii="Times New Roman" w:hAnsi="Times New Roman"/>
        </w:rPr>
        <w:t xml:space="preserve">, ve které uvede veškeré zjištěné vady </w:t>
      </w:r>
      <w:r w:rsidR="001F5D0B">
        <w:rPr>
          <w:rFonts w:ascii="Times New Roman" w:hAnsi="Times New Roman"/>
        </w:rPr>
        <w:t xml:space="preserve">včetně jejich popisu </w:t>
      </w:r>
      <w:r w:rsidRPr="00B56FC2">
        <w:rPr>
          <w:rFonts w:ascii="Times New Roman" w:hAnsi="Times New Roman"/>
        </w:rPr>
        <w:t xml:space="preserve">a </w:t>
      </w:r>
      <w:r w:rsidR="001F5D0B">
        <w:rPr>
          <w:rFonts w:ascii="Times New Roman" w:hAnsi="Times New Roman"/>
        </w:rPr>
        <w:t>termín</w:t>
      </w:r>
      <w:r w:rsidR="00A72EEF">
        <w:rPr>
          <w:rFonts w:ascii="Times New Roman" w:hAnsi="Times New Roman"/>
        </w:rPr>
        <w:t xml:space="preserve"> </w:t>
      </w:r>
      <w:r w:rsidRPr="00B56FC2">
        <w:rPr>
          <w:rFonts w:ascii="Times New Roman" w:hAnsi="Times New Roman"/>
        </w:rPr>
        <w:t xml:space="preserve">provedení </w:t>
      </w:r>
      <w:r w:rsidR="001F5D0B">
        <w:rPr>
          <w:rFonts w:ascii="Times New Roman" w:hAnsi="Times New Roman"/>
        </w:rPr>
        <w:t xml:space="preserve">takového </w:t>
      </w:r>
      <w:r w:rsidRPr="00B56FC2">
        <w:rPr>
          <w:rFonts w:ascii="Times New Roman" w:hAnsi="Times New Roman"/>
        </w:rPr>
        <w:t>akceptačního testu</w:t>
      </w:r>
      <w:r w:rsidR="001F5D0B">
        <w:rPr>
          <w:rFonts w:ascii="Times New Roman" w:hAnsi="Times New Roman"/>
        </w:rPr>
        <w:t xml:space="preserve">, jehož kritéria nebyla splněna. </w:t>
      </w:r>
      <w:r w:rsidR="00B85518" w:rsidRPr="00B56FC2">
        <w:rPr>
          <w:rFonts w:ascii="Times New Roman" w:hAnsi="Times New Roman"/>
        </w:rPr>
        <w:t>Poskytovatel</w:t>
      </w:r>
      <w:r w:rsidRPr="00B56FC2">
        <w:rPr>
          <w:rFonts w:ascii="Times New Roman" w:hAnsi="Times New Roman"/>
        </w:rPr>
        <w:t xml:space="preserve"> je povinen </w:t>
      </w:r>
      <w:r w:rsidR="001F5D0B">
        <w:rPr>
          <w:rFonts w:ascii="Times New Roman" w:hAnsi="Times New Roman"/>
        </w:rPr>
        <w:t xml:space="preserve">vady </w:t>
      </w:r>
      <w:r w:rsidRPr="00B56FC2">
        <w:rPr>
          <w:rFonts w:ascii="Times New Roman" w:hAnsi="Times New Roman"/>
        </w:rPr>
        <w:t xml:space="preserve">napravit a </w:t>
      </w:r>
      <w:r w:rsidR="001F5D0B">
        <w:rPr>
          <w:rFonts w:ascii="Times New Roman" w:hAnsi="Times New Roman"/>
        </w:rPr>
        <w:t xml:space="preserve">znovu provést </w:t>
      </w:r>
      <w:r w:rsidR="00A577A0">
        <w:rPr>
          <w:rFonts w:ascii="Times New Roman" w:hAnsi="Times New Roman"/>
        </w:rPr>
        <w:t>předmětné</w:t>
      </w:r>
      <w:r w:rsidR="00A72EEF">
        <w:rPr>
          <w:rFonts w:ascii="Times New Roman" w:hAnsi="Times New Roman"/>
        </w:rPr>
        <w:t xml:space="preserve"> </w:t>
      </w:r>
      <w:r w:rsidRPr="00B56FC2">
        <w:rPr>
          <w:rFonts w:ascii="Times New Roman" w:hAnsi="Times New Roman"/>
        </w:rPr>
        <w:t>akceptační testy</w:t>
      </w:r>
      <w:r w:rsidR="00A577A0">
        <w:rPr>
          <w:rFonts w:ascii="Times New Roman" w:hAnsi="Times New Roman"/>
        </w:rPr>
        <w:t>.</w:t>
      </w:r>
      <w:r w:rsidR="00A72EEF">
        <w:rPr>
          <w:rFonts w:ascii="Times New Roman" w:hAnsi="Times New Roman"/>
        </w:rPr>
        <w:t xml:space="preserve"> </w:t>
      </w:r>
      <w:r w:rsidRPr="00B56FC2">
        <w:rPr>
          <w:rFonts w:ascii="Times New Roman" w:hAnsi="Times New Roman"/>
        </w:rPr>
        <w:t xml:space="preserve">Tento proces testování a </w:t>
      </w:r>
      <w:r w:rsidR="00A577A0">
        <w:rPr>
          <w:rFonts w:ascii="Times New Roman" w:hAnsi="Times New Roman"/>
        </w:rPr>
        <w:t xml:space="preserve">případných </w:t>
      </w:r>
      <w:r w:rsidRPr="00B56FC2">
        <w:rPr>
          <w:rFonts w:ascii="Times New Roman" w:hAnsi="Times New Roman"/>
        </w:rPr>
        <w:t xml:space="preserve">následných oprav se bude opakovat, dokud </w:t>
      </w:r>
      <w:r w:rsidR="00B85518" w:rsidRPr="00B56FC2">
        <w:rPr>
          <w:rFonts w:ascii="Times New Roman" w:hAnsi="Times New Roman"/>
        </w:rPr>
        <w:t>poskytovatel</w:t>
      </w:r>
      <w:r w:rsidRPr="00B56FC2">
        <w:rPr>
          <w:rFonts w:ascii="Times New Roman" w:hAnsi="Times New Roman"/>
        </w:rPr>
        <w:t xml:space="preserve"> nesplní veškerá akceptační kritéria pro příslušný akceptační test.</w:t>
      </w:r>
    </w:p>
    <w:p w14:paraId="2AE451A3" w14:textId="77777777" w:rsidR="00B85518" w:rsidRPr="00B56FC2" w:rsidRDefault="001861BB" w:rsidP="00AF490E">
      <w:pPr>
        <w:pStyle w:val="Odstavecseseznamem"/>
        <w:numPr>
          <w:ilvl w:val="0"/>
          <w:numId w:val="5"/>
        </w:numPr>
        <w:spacing w:after="60"/>
        <w:ind w:left="357" w:hanging="357"/>
        <w:contextualSpacing w:val="0"/>
        <w:rPr>
          <w:rFonts w:ascii="Times New Roman" w:hAnsi="Times New Roman"/>
        </w:rPr>
      </w:pPr>
      <w:r w:rsidRPr="00B56FC2">
        <w:rPr>
          <w:rFonts w:ascii="Times New Roman" w:hAnsi="Times New Roman"/>
        </w:rPr>
        <w:t>Během akceptačních testů jsou smluvní strany povinny řídit se časovým plánem akceptačních testů. Při výskytu vad jsou smluvní strany povinny vynaložit veškeré rozumné úsilí, aby mohl být časový plán akceptačních testů dodržen.</w:t>
      </w:r>
    </w:p>
    <w:p w14:paraId="141C9CAE" w14:textId="055BB4AA" w:rsidR="00B85518" w:rsidRPr="00B56FC2" w:rsidRDefault="001861BB" w:rsidP="00AF490E">
      <w:pPr>
        <w:pStyle w:val="Odstavecseseznamem"/>
        <w:numPr>
          <w:ilvl w:val="0"/>
          <w:numId w:val="5"/>
        </w:numPr>
        <w:spacing w:after="60"/>
        <w:ind w:left="357" w:hanging="357"/>
        <w:contextualSpacing w:val="0"/>
        <w:rPr>
          <w:rFonts w:ascii="Times New Roman" w:hAnsi="Times New Roman"/>
        </w:rPr>
      </w:pPr>
      <w:r w:rsidRPr="00B56FC2">
        <w:rPr>
          <w:rFonts w:ascii="Times New Roman" w:hAnsi="Times New Roman"/>
        </w:rPr>
        <w:t xml:space="preserve">Během akceptačních testů jsou smluvní strany povinny spolupracovat při třídění vad podle jejich závažnosti a vyvinout veškeré rozumné úsilí, aby tyto vady byly odstraněny v rámci časového plánu akceptačních testů. Kdykoliv se v průběhu akceptačních testů vyskytne nějaká vada, dohodnou se smluvní strany na změně časového plánu akceptačních testů, pokud nebude možné zachovat původní plán akceptačních testů. Vady, které způsobují závažné problémy a objednatel nemůže počítačový program používat nebo ovládat, případně vážně ohrožují další provoz významných částí počítačového programu, mají za důsledek přerušení </w:t>
      </w:r>
      <w:r w:rsidR="00B85518" w:rsidRPr="00B56FC2">
        <w:rPr>
          <w:rFonts w:ascii="Times New Roman" w:hAnsi="Times New Roman"/>
        </w:rPr>
        <w:t>a</w:t>
      </w:r>
      <w:r w:rsidRPr="00B56FC2">
        <w:rPr>
          <w:rFonts w:ascii="Times New Roman" w:hAnsi="Times New Roman"/>
        </w:rPr>
        <w:t xml:space="preserve">kceptačních testů a nepřevzetí </w:t>
      </w:r>
      <w:ins w:id="15" w:author="Mária Bosnovičová" w:date="2025-01-16T18:40:00Z" w16du:dateUtc="2025-01-16T17:40:00Z">
        <w:r w:rsidR="00C65214">
          <w:rPr>
            <w:rFonts w:ascii="Times New Roman" w:hAnsi="Times New Roman"/>
          </w:rPr>
          <w:t>produktu</w:t>
        </w:r>
      </w:ins>
      <w:del w:id="16" w:author="Mária Bosnovičová" w:date="2025-01-16T18:40:00Z" w16du:dateUtc="2025-01-16T17:40:00Z">
        <w:r w:rsidRPr="00B56FC2" w:rsidDel="00C65214">
          <w:rPr>
            <w:rFonts w:ascii="Times New Roman" w:hAnsi="Times New Roman"/>
          </w:rPr>
          <w:delText>díla</w:delText>
        </w:r>
      </w:del>
      <w:r w:rsidRPr="00B56FC2">
        <w:rPr>
          <w:rFonts w:ascii="Times New Roman" w:hAnsi="Times New Roman"/>
        </w:rPr>
        <w:t xml:space="preserve"> do doby odstranění vad.</w:t>
      </w:r>
    </w:p>
    <w:p w14:paraId="28B3771C" w14:textId="16216C56" w:rsidR="001861BB" w:rsidRPr="00AF490E" w:rsidRDefault="001861BB" w:rsidP="00AF490E">
      <w:pPr>
        <w:pStyle w:val="Odstavecseseznamem"/>
        <w:numPr>
          <w:ilvl w:val="0"/>
          <w:numId w:val="5"/>
        </w:numPr>
        <w:spacing w:after="60"/>
        <w:ind w:left="357" w:hanging="357"/>
        <w:contextualSpacing w:val="0"/>
        <w:rPr>
          <w:rFonts w:ascii="Times New Roman" w:hAnsi="Times New Roman"/>
        </w:rPr>
      </w:pPr>
      <w:r w:rsidRPr="00B56FC2">
        <w:rPr>
          <w:rFonts w:ascii="Times New Roman" w:hAnsi="Times New Roman"/>
        </w:rPr>
        <w:t xml:space="preserve">Jestliže </w:t>
      </w:r>
      <w:r w:rsidR="00B85518" w:rsidRPr="00B56FC2">
        <w:rPr>
          <w:rFonts w:ascii="Times New Roman" w:hAnsi="Times New Roman"/>
        </w:rPr>
        <w:t>produkt</w:t>
      </w:r>
      <w:r w:rsidRPr="00B56FC2">
        <w:rPr>
          <w:rFonts w:ascii="Times New Roman" w:hAnsi="Times New Roman"/>
        </w:rPr>
        <w:t xml:space="preserve"> splní všechna akceptační kritéria akceptačních testů ve stanovených termínech, má se za to, že smlouva byla splněna řádně ve smyslu platných právních předpisů</w:t>
      </w:r>
      <w:r w:rsidR="00865658">
        <w:rPr>
          <w:rFonts w:ascii="Times New Roman" w:hAnsi="Times New Roman"/>
        </w:rPr>
        <w:t>.</w:t>
      </w:r>
      <w:r w:rsidR="00A72EEF">
        <w:rPr>
          <w:rFonts w:ascii="Times New Roman" w:hAnsi="Times New Roman"/>
        </w:rPr>
        <w:t xml:space="preserve"> </w:t>
      </w:r>
      <w:r w:rsidR="00865658">
        <w:rPr>
          <w:rFonts w:ascii="Times New Roman" w:hAnsi="Times New Roman"/>
        </w:rPr>
        <w:t xml:space="preserve">V takovém případě je </w:t>
      </w:r>
      <w:r w:rsidR="002F35F4" w:rsidRPr="00AF490E">
        <w:rPr>
          <w:rFonts w:ascii="Times New Roman" w:hAnsi="Times New Roman"/>
        </w:rPr>
        <w:t>Řídící</w:t>
      </w:r>
      <w:r w:rsidR="008B50A4">
        <w:rPr>
          <w:rFonts w:ascii="Times New Roman" w:hAnsi="Times New Roman"/>
        </w:rPr>
        <w:t>mu</w:t>
      </w:r>
      <w:r w:rsidR="002F35F4" w:rsidRPr="00AF490E">
        <w:rPr>
          <w:rFonts w:ascii="Times New Roman" w:hAnsi="Times New Roman"/>
        </w:rPr>
        <w:t xml:space="preserve"> výbor</w:t>
      </w:r>
      <w:r w:rsidR="008B50A4">
        <w:rPr>
          <w:rFonts w:ascii="Times New Roman" w:hAnsi="Times New Roman"/>
        </w:rPr>
        <w:t>u</w:t>
      </w:r>
      <w:r w:rsidR="00A72EEF">
        <w:rPr>
          <w:rFonts w:ascii="Times New Roman" w:hAnsi="Times New Roman"/>
        </w:rPr>
        <w:t xml:space="preserve"> </w:t>
      </w:r>
      <w:r w:rsidR="008B50A4">
        <w:rPr>
          <w:rFonts w:ascii="Times New Roman" w:hAnsi="Times New Roman"/>
        </w:rPr>
        <w:t>předložen ke schválení</w:t>
      </w:r>
      <w:r w:rsidR="00A72EEF">
        <w:rPr>
          <w:rFonts w:ascii="Times New Roman" w:hAnsi="Times New Roman"/>
        </w:rPr>
        <w:t xml:space="preserve"> </w:t>
      </w:r>
      <w:r w:rsidR="002F35F4" w:rsidRPr="00AF490E">
        <w:rPr>
          <w:rFonts w:ascii="Times New Roman" w:hAnsi="Times New Roman"/>
        </w:rPr>
        <w:t xml:space="preserve">akceptační protokol, </w:t>
      </w:r>
      <w:r w:rsidR="00865658">
        <w:rPr>
          <w:rFonts w:ascii="Times New Roman" w:hAnsi="Times New Roman"/>
        </w:rPr>
        <w:t>který</w:t>
      </w:r>
      <w:r w:rsidR="00A72EEF">
        <w:rPr>
          <w:rFonts w:ascii="Times New Roman" w:hAnsi="Times New Roman"/>
        </w:rPr>
        <w:t xml:space="preserve"> </w:t>
      </w:r>
      <w:r w:rsidR="002F35F4" w:rsidRPr="00AF490E">
        <w:rPr>
          <w:rFonts w:ascii="Times New Roman" w:hAnsi="Times New Roman"/>
        </w:rPr>
        <w:t xml:space="preserve">je potvrzením o převzetí </w:t>
      </w:r>
      <w:ins w:id="17" w:author="Mária Bosnovičová" w:date="2025-01-16T18:40:00Z" w16du:dateUtc="2025-01-16T17:40:00Z">
        <w:r w:rsidR="00C65214">
          <w:rPr>
            <w:rFonts w:ascii="Times New Roman" w:hAnsi="Times New Roman"/>
          </w:rPr>
          <w:t>produktu</w:t>
        </w:r>
      </w:ins>
      <w:del w:id="18" w:author="Mária Bosnovičová" w:date="2025-01-16T18:40:00Z" w16du:dateUtc="2025-01-16T17:40:00Z">
        <w:r w:rsidR="002F35F4" w:rsidRPr="00AF490E" w:rsidDel="00C65214">
          <w:rPr>
            <w:rFonts w:ascii="Times New Roman" w:hAnsi="Times New Roman"/>
          </w:rPr>
          <w:delText>díla</w:delText>
        </w:r>
      </w:del>
      <w:r w:rsidR="002F35F4" w:rsidRPr="00AF490E">
        <w:rPr>
          <w:rFonts w:ascii="Times New Roman" w:hAnsi="Times New Roman"/>
        </w:rPr>
        <w:t>, jehož vzor je uveden v příloze č. 6 - „Vzor Akceptačního protokolu“.</w:t>
      </w:r>
    </w:p>
    <w:p w14:paraId="07ED33FC" w14:textId="77777777" w:rsidR="001861BB" w:rsidRPr="00627B1C" w:rsidRDefault="00B85518" w:rsidP="001861BB">
      <w:pPr>
        <w:pStyle w:val="Odstavecseseznamem"/>
        <w:numPr>
          <w:ilvl w:val="0"/>
          <w:numId w:val="5"/>
        </w:numPr>
        <w:spacing w:after="60"/>
        <w:ind w:left="357" w:hanging="357"/>
        <w:contextualSpacing w:val="0"/>
        <w:rPr>
          <w:rFonts w:ascii="Times New Roman" w:hAnsi="Times New Roman"/>
        </w:rPr>
      </w:pPr>
      <w:r w:rsidRPr="00B56FC2">
        <w:rPr>
          <w:rFonts w:ascii="Times New Roman" w:hAnsi="Times New Roman"/>
        </w:rPr>
        <w:t xml:space="preserve">Akceptační protokol musí obsahovat závěr ve znění: akceptováno, neakceptováno nebo akceptováno s výhradami. </w:t>
      </w:r>
      <w:r w:rsidR="00A72EEF">
        <w:rPr>
          <w:rFonts w:ascii="Times New Roman" w:hAnsi="Times New Roman"/>
        </w:rPr>
        <w:t>Dojde-li k p</w:t>
      </w:r>
      <w:r w:rsidRPr="00B56FC2">
        <w:rPr>
          <w:rFonts w:ascii="Times New Roman" w:hAnsi="Times New Roman"/>
        </w:rPr>
        <w:t xml:space="preserve">řevzetí </w:t>
      </w:r>
      <w:r w:rsidR="00224C81" w:rsidRPr="00B56FC2">
        <w:rPr>
          <w:rFonts w:ascii="Times New Roman" w:hAnsi="Times New Roman"/>
        </w:rPr>
        <w:t>produktu do provozu</w:t>
      </w:r>
      <w:r w:rsidR="00577550">
        <w:rPr>
          <w:rFonts w:ascii="Times New Roman" w:hAnsi="Times New Roman"/>
        </w:rPr>
        <w:t xml:space="preserve"> </w:t>
      </w:r>
      <w:r w:rsidR="00224C81" w:rsidRPr="00B56FC2">
        <w:rPr>
          <w:rFonts w:ascii="Times New Roman" w:hAnsi="Times New Roman"/>
        </w:rPr>
        <w:t>o</w:t>
      </w:r>
      <w:r w:rsidRPr="00B56FC2">
        <w:rPr>
          <w:rFonts w:ascii="Times New Roman" w:hAnsi="Times New Roman"/>
        </w:rPr>
        <w:t>bjednatelem s vadami, nedodělky či jinými nedostatky</w:t>
      </w:r>
      <w:r w:rsidR="00A72EEF">
        <w:rPr>
          <w:rFonts w:ascii="Times New Roman" w:hAnsi="Times New Roman"/>
        </w:rPr>
        <w:t xml:space="preserve">, bude součástí akceptačního protokolu rovněž dohoda smluvních stran o způsobu a termínu odstranění těchto </w:t>
      </w:r>
      <w:r w:rsidR="00A72EEF">
        <w:rPr>
          <w:rFonts w:ascii="Times New Roman" w:hAnsi="Times New Roman"/>
        </w:rPr>
        <w:lastRenderedPageBreak/>
        <w:t>vad a nedodělků</w:t>
      </w:r>
      <w:r w:rsidRPr="00B56FC2">
        <w:rPr>
          <w:rFonts w:ascii="Times New Roman" w:hAnsi="Times New Roman"/>
        </w:rPr>
        <w:t>.</w:t>
      </w:r>
    </w:p>
    <w:p w14:paraId="31EFF09D" w14:textId="77777777" w:rsidR="00B46A05" w:rsidRPr="00B56FC2" w:rsidRDefault="00B46A05" w:rsidP="001861BB">
      <w:pPr>
        <w:rPr>
          <w:rFonts w:ascii="Times New Roman" w:hAnsi="Times New Roman"/>
        </w:rPr>
      </w:pPr>
    </w:p>
    <w:p w14:paraId="5CEE7500" w14:textId="77777777" w:rsidR="001861BB" w:rsidRPr="00B56FC2" w:rsidRDefault="001861BB" w:rsidP="001861BB">
      <w:pPr>
        <w:jc w:val="center"/>
        <w:rPr>
          <w:rFonts w:ascii="Times New Roman" w:hAnsi="Times New Roman"/>
          <w:b/>
          <w:sz w:val="22"/>
        </w:rPr>
      </w:pPr>
      <w:r w:rsidRPr="00B56FC2">
        <w:rPr>
          <w:rFonts w:ascii="Times New Roman" w:hAnsi="Times New Roman"/>
          <w:b/>
          <w:sz w:val="22"/>
        </w:rPr>
        <w:t xml:space="preserve">Článek </w:t>
      </w:r>
      <w:r w:rsidR="00B17DC4" w:rsidRPr="00B56FC2">
        <w:rPr>
          <w:rFonts w:ascii="Times New Roman" w:hAnsi="Times New Roman"/>
          <w:b/>
          <w:sz w:val="22"/>
        </w:rPr>
        <w:t>7</w:t>
      </w:r>
    </w:p>
    <w:p w14:paraId="430B6328" w14:textId="77777777" w:rsidR="001861BB" w:rsidRDefault="001861BB" w:rsidP="001861BB">
      <w:pPr>
        <w:jc w:val="center"/>
        <w:rPr>
          <w:rFonts w:ascii="Times New Roman" w:hAnsi="Times New Roman"/>
          <w:b/>
        </w:rPr>
      </w:pPr>
      <w:r w:rsidRPr="00B56FC2">
        <w:rPr>
          <w:rFonts w:ascii="Times New Roman" w:hAnsi="Times New Roman"/>
          <w:b/>
        </w:rPr>
        <w:t>Práva a povinnosti smluvních stran</w:t>
      </w:r>
    </w:p>
    <w:p w14:paraId="26E7CD6D" w14:textId="77777777" w:rsidR="00627B1C" w:rsidRPr="00B56FC2" w:rsidRDefault="00627B1C" w:rsidP="001861BB">
      <w:pPr>
        <w:jc w:val="center"/>
        <w:rPr>
          <w:rFonts w:ascii="Times New Roman" w:hAnsi="Times New Roman"/>
          <w:b/>
        </w:rPr>
      </w:pPr>
    </w:p>
    <w:p w14:paraId="25C0848C" w14:textId="77777777" w:rsidR="000C13F2" w:rsidRDefault="001861BB" w:rsidP="00AF490E">
      <w:pPr>
        <w:pStyle w:val="Odstavecseseznamem"/>
        <w:numPr>
          <w:ilvl w:val="0"/>
          <w:numId w:val="7"/>
        </w:numPr>
        <w:spacing w:after="60"/>
        <w:ind w:left="357" w:hanging="357"/>
        <w:contextualSpacing w:val="0"/>
        <w:rPr>
          <w:rFonts w:ascii="Times New Roman" w:hAnsi="Times New Roman"/>
        </w:rPr>
      </w:pPr>
      <w:r w:rsidRPr="00B56FC2">
        <w:rPr>
          <w:rFonts w:ascii="Times New Roman" w:hAnsi="Times New Roman"/>
        </w:rPr>
        <w:t xml:space="preserve">Objednatel se zavazuje poskytovat </w:t>
      </w:r>
      <w:r w:rsidR="000C13F2" w:rsidRPr="00B56FC2">
        <w:rPr>
          <w:rFonts w:ascii="Times New Roman" w:hAnsi="Times New Roman"/>
        </w:rPr>
        <w:t>poskytovateli</w:t>
      </w:r>
      <w:r w:rsidRPr="00B56FC2">
        <w:rPr>
          <w:rFonts w:ascii="Times New Roman" w:hAnsi="Times New Roman"/>
        </w:rPr>
        <w:t xml:space="preserve"> úplné, pravdivé a včasné informace potřebné k řádnému plnění závazků </w:t>
      </w:r>
      <w:r w:rsidR="000C13F2" w:rsidRPr="00B56FC2">
        <w:rPr>
          <w:rFonts w:ascii="Times New Roman" w:hAnsi="Times New Roman"/>
        </w:rPr>
        <w:t>poskytovatele</w:t>
      </w:r>
      <w:r w:rsidRPr="00B56FC2">
        <w:rPr>
          <w:rFonts w:ascii="Times New Roman" w:hAnsi="Times New Roman"/>
        </w:rPr>
        <w:t>.</w:t>
      </w:r>
    </w:p>
    <w:p w14:paraId="65A9C04E" w14:textId="0739928B" w:rsidR="00736606" w:rsidRPr="00B56FC2" w:rsidRDefault="00736606" w:rsidP="00AF490E">
      <w:pPr>
        <w:pStyle w:val="Odstavecseseznamem"/>
        <w:numPr>
          <w:ilvl w:val="0"/>
          <w:numId w:val="7"/>
        </w:numPr>
        <w:spacing w:after="60"/>
        <w:ind w:left="357" w:hanging="357"/>
        <w:contextualSpacing w:val="0"/>
        <w:rPr>
          <w:rFonts w:ascii="Times New Roman" w:hAnsi="Times New Roman"/>
        </w:rPr>
      </w:pPr>
      <w:r>
        <w:rPr>
          <w:rFonts w:ascii="Times New Roman" w:hAnsi="Times New Roman"/>
        </w:rPr>
        <w:t>Smluvní strany výslovně prohlašují, že databáze, kter</w:t>
      </w:r>
      <w:r w:rsidR="00AA0CA1">
        <w:rPr>
          <w:rFonts w:ascii="Times New Roman" w:hAnsi="Times New Roman"/>
        </w:rPr>
        <w:t>á</w:t>
      </w:r>
      <w:r>
        <w:rPr>
          <w:rFonts w:ascii="Times New Roman" w:hAnsi="Times New Roman"/>
        </w:rPr>
        <w:t xml:space="preserve"> </w:t>
      </w:r>
      <w:r w:rsidR="00EE7174">
        <w:rPr>
          <w:rFonts w:ascii="Times New Roman" w:hAnsi="Times New Roman"/>
        </w:rPr>
        <w:t xml:space="preserve">je </w:t>
      </w:r>
      <w:r>
        <w:rPr>
          <w:rFonts w:ascii="Times New Roman" w:hAnsi="Times New Roman"/>
        </w:rPr>
        <w:t xml:space="preserve">součástí produktu, </w:t>
      </w:r>
      <w:r w:rsidR="00F22C09">
        <w:rPr>
          <w:rFonts w:ascii="Times New Roman" w:hAnsi="Times New Roman"/>
        </w:rPr>
        <w:t>bud</w:t>
      </w:r>
      <w:r w:rsidR="00AA0CA1">
        <w:rPr>
          <w:rFonts w:ascii="Times New Roman" w:hAnsi="Times New Roman"/>
        </w:rPr>
        <w:t>e</w:t>
      </w:r>
      <w:r>
        <w:rPr>
          <w:rFonts w:ascii="Times New Roman" w:hAnsi="Times New Roman"/>
        </w:rPr>
        <w:t xml:space="preserve"> poskytovatelem implementován</w:t>
      </w:r>
      <w:r w:rsidR="00AA0CA1">
        <w:rPr>
          <w:rFonts w:ascii="Times New Roman" w:hAnsi="Times New Roman"/>
        </w:rPr>
        <w:t>a</w:t>
      </w:r>
      <w:r>
        <w:rPr>
          <w:rFonts w:ascii="Times New Roman" w:hAnsi="Times New Roman"/>
        </w:rPr>
        <w:t xml:space="preserve"> na</w:t>
      </w:r>
      <w:r w:rsidR="006A4541">
        <w:rPr>
          <w:rFonts w:ascii="Times New Roman" w:hAnsi="Times New Roman"/>
        </w:rPr>
        <w:t xml:space="preserve"> </w:t>
      </w:r>
      <w:r w:rsidR="00292DD5">
        <w:rPr>
          <w:rFonts w:ascii="Times New Roman" w:hAnsi="Times New Roman"/>
        </w:rPr>
        <w:t xml:space="preserve">stávajícím </w:t>
      </w:r>
      <w:r w:rsidR="006A4541">
        <w:rPr>
          <w:rFonts w:ascii="Times New Roman" w:hAnsi="Times New Roman"/>
        </w:rPr>
        <w:t>databázovém</w:t>
      </w:r>
      <w:r>
        <w:rPr>
          <w:rFonts w:ascii="Times New Roman" w:hAnsi="Times New Roman"/>
        </w:rPr>
        <w:t xml:space="preserve"> úložišti</w:t>
      </w:r>
      <w:r w:rsidR="00292DD5">
        <w:rPr>
          <w:rFonts w:ascii="Times New Roman" w:hAnsi="Times New Roman"/>
        </w:rPr>
        <w:t xml:space="preserve"> objednatele, jímž je </w:t>
      </w:r>
      <w:r>
        <w:rPr>
          <w:rFonts w:ascii="Times New Roman" w:hAnsi="Times New Roman"/>
        </w:rPr>
        <w:t xml:space="preserve"> Oracle</w:t>
      </w:r>
      <w:r w:rsidR="00292DD5">
        <w:rPr>
          <w:rFonts w:ascii="Times New Roman" w:hAnsi="Times New Roman"/>
        </w:rPr>
        <w:t>.</w:t>
      </w:r>
      <w:r w:rsidR="00A13AC4">
        <w:rPr>
          <w:rFonts w:ascii="Times New Roman" w:hAnsi="Times New Roman"/>
        </w:rPr>
        <w:t xml:space="preserve">. Smluvní strany berou na vědomí, že provedení implementace na </w:t>
      </w:r>
      <w:r w:rsidR="006A4541">
        <w:rPr>
          <w:rFonts w:ascii="Times New Roman" w:hAnsi="Times New Roman"/>
        </w:rPr>
        <w:t>databázovém</w:t>
      </w:r>
      <w:r w:rsidR="00A13AC4">
        <w:rPr>
          <w:rFonts w:ascii="Times New Roman" w:hAnsi="Times New Roman"/>
        </w:rPr>
        <w:t xml:space="preserve"> úložišti Oracle nepředstavuje vadu produktu a taková implementace</w:t>
      </w:r>
      <w:r w:rsidR="00784A90">
        <w:rPr>
          <w:rFonts w:ascii="Times New Roman" w:hAnsi="Times New Roman"/>
        </w:rPr>
        <w:t xml:space="preserve"> produktu</w:t>
      </w:r>
      <w:r w:rsidR="00A13AC4">
        <w:rPr>
          <w:rFonts w:ascii="Times New Roman" w:hAnsi="Times New Roman"/>
        </w:rPr>
        <w:t xml:space="preserve"> bude považována za souladn</w:t>
      </w:r>
      <w:r w:rsidR="00784A90">
        <w:rPr>
          <w:rFonts w:ascii="Times New Roman" w:hAnsi="Times New Roman"/>
        </w:rPr>
        <w:t>ou</w:t>
      </w:r>
      <w:r w:rsidR="00A13AC4">
        <w:rPr>
          <w:rFonts w:ascii="Times New Roman" w:hAnsi="Times New Roman"/>
        </w:rPr>
        <w:t xml:space="preserve"> se smlouvou</w:t>
      </w:r>
      <w:r w:rsidR="00F22C09">
        <w:rPr>
          <w:rFonts w:ascii="Times New Roman" w:hAnsi="Times New Roman"/>
        </w:rPr>
        <w:t xml:space="preserve"> a závazek poskytovatele jako </w:t>
      </w:r>
      <w:r w:rsidR="00784A90">
        <w:rPr>
          <w:rFonts w:ascii="Times New Roman" w:hAnsi="Times New Roman"/>
        </w:rPr>
        <w:t>splněný.</w:t>
      </w:r>
      <w:r w:rsidR="005A3419">
        <w:rPr>
          <w:rFonts w:ascii="Times New Roman" w:hAnsi="Times New Roman"/>
        </w:rPr>
        <w:t xml:space="preserve"> V případě požadavku poskytovatele </w:t>
      </w:r>
      <w:proofErr w:type="spellStart"/>
      <w:r w:rsidR="005A3419">
        <w:rPr>
          <w:rFonts w:ascii="Times New Roman" w:hAnsi="Times New Roman"/>
        </w:rPr>
        <w:t>implenetovat</w:t>
      </w:r>
      <w:proofErr w:type="spellEnd"/>
      <w:r w:rsidR="005A3419">
        <w:rPr>
          <w:rFonts w:ascii="Times New Roman" w:hAnsi="Times New Roman"/>
        </w:rPr>
        <w:t xml:space="preserve"> produkt do jiného databázového prostředí, je poskytovatel povinen takovýto produkt dodat včetně příslušných licencí v souladu s licenčními pravidly výrobce databázového prostředí a požadavků </w:t>
      </w:r>
      <w:proofErr w:type="spellStart"/>
      <w:r w:rsidR="005A3419">
        <w:rPr>
          <w:rFonts w:ascii="Times New Roman" w:hAnsi="Times New Roman"/>
        </w:rPr>
        <w:t>VoKB</w:t>
      </w:r>
      <w:proofErr w:type="spellEnd"/>
      <w:r w:rsidR="005A3419">
        <w:rPr>
          <w:rFonts w:ascii="Times New Roman" w:hAnsi="Times New Roman"/>
        </w:rPr>
        <w:t>.</w:t>
      </w:r>
    </w:p>
    <w:p w14:paraId="3C435B2F" w14:textId="77777777" w:rsidR="000C13F2" w:rsidRPr="00B56FC2" w:rsidRDefault="001861BB" w:rsidP="00AF490E">
      <w:pPr>
        <w:pStyle w:val="Odstavecseseznamem"/>
        <w:numPr>
          <w:ilvl w:val="0"/>
          <w:numId w:val="7"/>
        </w:numPr>
        <w:spacing w:after="60"/>
        <w:ind w:left="357" w:hanging="357"/>
        <w:contextualSpacing w:val="0"/>
        <w:rPr>
          <w:rFonts w:ascii="Times New Roman" w:hAnsi="Times New Roman"/>
        </w:rPr>
      </w:pPr>
      <w:r w:rsidRPr="00B56FC2">
        <w:rPr>
          <w:rFonts w:ascii="Times New Roman" w:hAnsi="Times New Roman"/>
        </w:rPr>
        <w:t>V případě, že v rámci implementace bude docházet ke zpracování osobních údajů, které v rámci platných právních předpisů podléhají předchozímu souhlasu jakékoliv třetí osoby či subjektu údajů, je objednatel povinen tento souhlas zabezpečit na své náklady před zahájením implementace tak, aby zpracování dat v rámci implementace probíhalo v souladu se zákonem.</w:t>
      </w:r>
    </w:p>
    <w:p w14:paraId="7F0DF4A9" w14:textId="393FFC25" w:rsidR="000C13F2" w:rsidRDefault="001861BB" w:rsidP="00AF490E">
      <w:pPr>
        <w:pStyle w:val="Odstavecseseznamem"/>
        <w:numPr>
          <w:ilvl w:val="0"/>
          <w:numId w:val="7"/>
        </w:numPr>
        <w:spacing w:after="60"/>
        <w:ind w:left="357" w:hanging="357"/>
        <w:contextualSpacing w:val="0"/>
        <w:rPr>
          <w:rFonts w:ascii="Times New Roman" w:hAnsi="Times New Roman"/>
        </w:rPr>
      </w:pPr>
      <w:r w:rsidRPr="00B56FC2">
        <w:rPr>
          <w:rFonts w:ascii="Times New Roman" w:hAnsi="Times New Roman"/>
        </w:rPr>
        <w:t xml:space="preserve">Objednatel se zavazuje zajistit pro </w:t>
      </w:r>
      <w:r w:rsidR="000C13F2" w:rsidRPr="00B56FC2">
        <w:rPr>
          <w:rFonts w:ascii="Times New Roman" w:hAnsi="Times New Roman"/>
        </w:rPr>
        <w:t>poskytovatele</w:t>
      </w:r>
      <w:r w:rsidRPr="00B56FC2">
        <w:rPr>
          <w:rFonts w:ascii="Times New Roman" w:hAnsi="Times New Roman"/>
        </w:rPr>
        <w:t xml:space="preserve"> potřebné </w:t>
      </w:r>
      <w:proofErr w:type="spellStart"/>
      <w:r w:rsidRPr="00B56FC2">
        <w:rPr>
          <w:rFonts w:ascii="Times New Roman" w:hAnsi="Times New Roman"/>
        </w:rPr>
        <w:t>technicko-organizační</w:t>
      </w:r>
      <w:proofErr w:type="spellEnd"/>
      <w:r w:rsidRPr="00B56FC2">
        <w:rPr>
          <w:rFonts w:ascii="Times New Roman" w:hAnsi="Times New Roman"/>
        </w:rPr>
        <w:t xml:space="preserve"> podmínky vyplývající z této smlouvy nebo dohodnuté oprávněnými osobami. Technicko-organizačními podmínkami se rozumí umožnění plného přístupu zhotovitele a jeho pracovníků k programovému vybavení a k automatizovanému i neautomatizovanému informačnímu systému objednatele, a to v rozsahu nezbytném pro řádné plnění této smlouvy. </w:t>
      </w:r>
      <w:r w:rsidR="00461C79" w:rsidRPr="0045554F">
        <w:rPr>
          <w:rFonts w:ascii="Times New Roman" w:hAnsi="Times New Roman"/>
        </w:rPr>
        <w:t>V případě, že bude dotčeno programové vybavení třetí strany, objednatel zajistí potřebnou součinnost této strany.</w:t>
      </w:r>
      <w:r w:rsidR="00461C79">
        <w:rPr>
          <w:rFonts w:ascii="Times New Roman" w:hAnsi="Times New Roman"/>
        </w:rPr>
        <w:t xml:space="preserve"> </w:t>
      </w:r>
      <w:r w:rsidRPr="00B56FC2">
        <w:rPr>
          <w:rFonts w:ascii="Times New Roman" w:hAnsi="Times New Roman"/>
        </w:rPr>
        <w:t xml:space="preserve">Další závazky objednatele mohou být stanoveny v průběhu plnění této smlouvy dohodou </w:t>
      </w:r>
      <w:r w:rsidR="005139E7">
        <w:rPr>
          <w:rFonts w:ascii="Times New Roman" w:hAnsi="Times New Roman"/>
        </w:rPr>
        <w:t>smluvních stran</w:t>
      </w:r>
      <w:r w:rsidR="00A72EEF">
        <w:rPr>
          <w:rFonts w:ascii="Times New Roman" w:hAnsi="Times New Roman"/>
        </w:rPr>
        <w:t>, kdy objednatel je zejména povinen poskytnout poskytovateli veškerou součinnost nezbytnou k řádnému provedení implementace</w:t>
      </w:r>
      <w:r w:rsidRPr="00B56FC2">
        <w:rPr>
          <w:rFonts w:ascii="Times New Roman" w:hAnsi="Times New Roman"/>
        </w:rPr>
        <w:t xml:space="preserve">. </w:t>
      </w:r>
    </w:p>
    <w:p w14:paraId="556FE863" w14:textId="77777777" w:rsidR="008C0162" w:rsidRPr="00B56FC2" w:rsidRDefault="008C0162" w:rsidP="00AF490E">
      <w:pPr>
        <w:pStyle w:val="Odstavecseseznamem"/>
        <w:numPr>
          <w:ilvl w:val="0"/>
          <w:numId w:val="7"/>
        </w:numPr>
        <w:spacing w:after="60"/>
        <w:ind w:left="357" w:hanging="357"/>
        <w:contextualSpacing w:val="0"/>
        <w:rPr>
          <w:rFonts w:ascii="Times New Roman" w:hAnsi="Times New Roman"/>
        </w:rPr>
      </w:pPr>
      <w:r>
        <w:rPr>
          <w:rFonts w:ascii="Times New Roman" w:hAnsi="Times New Roman"/>
        </w:rPr>
        <w:t xml:space="preserve">Objednatel se zavazuje umožnit za účelem plnění této smlouvy poskytovateli vzdálený přístup do </w:t>
      </w:r>
      <w:r w:rsidRPr="008C0162">
        <w:rPr>
          <w:rFonts w:ascii="Times New Roman" w:hAnsi="Times New Roman"/>
        </w:rPr>
        <w:t>serverového a síťového prostředí</w:t>
      </w:r>
      <w:r>
        <w:rPr>
          <w:rFonts w:ascii="Times New Roman" w:hAnsi="Times New Roman"/>
        </w:rPr>
        <w:t xml:space="preserve"> objednatele, a to dle podmínek uvedených v příloze č. 8 této smlouvy. Objednatel </w:t>
      </w:r>
      <w:r w:rsidRPr="008C0162">
        <w:rPr>
          <w:rFonts w:ascii="Times New Roman" w:hAnsi="Times New Roman"/>
        </w:rPr>
        <w:t xml:space="preserve">se zavazuje, že umožní </w:t>
      </w:r>
      <w:r>
        <w:rPr>
          <w:rFonts w:ascii="Times New Roman" w:hAnsi="Times New Roman"/>
        </w:rPr>
        <w:t>poskytovateli</w:t>
      </w:r>
      <w:r w:rsidRPr="008C0162">
        <w:rPr>
          <w:rFonts w:ascii="Times New Roman" w:hAnsi="Times New Roman"/>
        </w:rPr>
        <w:t xml:space="preserve"> vzdálený přístup do serverového a síťového prostředí za účelem </w:t>
      </w:r>
      <w:r>
        <w:rPr>
          <w:rFonts w:ascii="Times New Roman" w:hAnsi="Times New Roman"/>
        </w:rPr>
        <w:t>plnění dle této smlouvy</w:t>
      </w:r>
      <w:r w:rsidRPr="008C0162">
        <w:rPr>
          <w:rFonts w:ascii="Times New Roman" w:hAnsi="Times New Roman"/>
        </w:rPr>
        <w:t xml:space="preserve"> nejpozději do 15 pracovních dnů ode den uzavření této smlouvy</w:t>
      </w:r>
      <w:r>
        <w:rPr>
          <w:rFonts w:ascii="Times New Roman" w:hAnsi="Times New Roman"/>
        </w:rPr>
        <w:t>.</w:t>
      </w:r>
      <w:r w:rsidR="00675A6B">
        <w:rPr>
          <w:rFonts w:ascii="Times New Roman" w:hAnsi="Times New Roman"/>
        </w:rPr>
        <w:t xml:space="preserve"> Vzdálený přístup bude povolen vždy pouze na vyžádání 24 hodin předem. Objednatel neposkytne vzdálený přístup v režimu 24/7.</w:t>
      </w:r>
    </w:p>
    <w:p w14:paraId="4132F482" w14:textId="77777777" w:rsidR="000C13F2" w:rsidRPr="00B56FC2" w:rsidRDefault="001861BB" w:rsidP="00AF490E">
      <w:pPr>
        <w:pStyle w:val="Odstavecseseznamem"/>
        <w:numPr>
          <w:ilvl w:val="0"/>
          <w:numId w:val="7"/>
        </w:numPr>
        <w:spacing w:after="60"/>
        <w:ind w:left="357" w:hanging="357"/>
        <w:contextualSpacing w:val="0"/>
        <w:rPr>
          <w:rFonts w:ascii="Times New Roman" w:hAnsi="Times New Roman"/>
        </w:rPr>
      </w:pPr>
      <w:r w:rsidRPr="00B56FC2">
        <w:rPr>
          <w:rFonts w:ascii="Times New Roman" w:hAnsi="Times New Roman"/>
        </w:rPr>
        <w:t xml:space="preserve">Objednatel se dále zavazuje předat </w:t>
      </w:r>
      <w:r w:rsidR="000C13F2" w:rsidRPr="00B56FC2">
        <w:rPr>
          <w:rFonts w:ascii="Times New Roman" w:hAnsi="Times New Roman"/>
        </w:rPr>
        <w:t>poskytovateli</w:t>
      </w:r>
      <w:r w:rsidRPr="00B56FC2">
        <w:rPr>
          <w:rFonts w:ascii="Times New Roman" w:hAnsi="Times New Roman"/>
        </w:rPr>
        <w:t xml:space="preserve"> </w:t>
      </w:r>
      <w:r w:rsidR="0008486E">
        <w:rPr>
          <w:rFonts w:ascii="Times New Roman" w:hAnsi="Times New Roman"/>
        </w:rPr>
        <w:t xml:space="preserve">veškeré </w:t>
      </w:r>
      <w:r w:rsidRPr="00B56FC2">
        <w:rPr>
          <w:rFonts w:ascii="Times New Roman" w:hAnsi="Times New Roman"/>
        </w:rPr>
        <w:t>potřebné podklady</w:t>
      </w:r>
      <w:r w:rsidR="0008486E">
        <w:rPr>
          <w:rFonts w:ascii="Times New Roman" w:hAnsi="Times New Roman"/>
        </w:rPr>
        <w:t>, které jsou nezbytné k provedení implementace</w:t>
      </w:r>
      <w:r w:rsidRPr="00B56FC2">
        <w:rPr>
          <w:rFonts w:ascii="Times New Roman" w:hAnsi="Times New Roman"/>
        </w:rPr>
        <w:t>, a to v dohodnutých termínech. Jejich součástí mohou být i výsledky analýz vnitřní struktury objednatele vypracované třetí osobou, a to v rozsahu práv, která k nim objednatel získal.</w:t>
      </w:r>
    </w:p>
    <w:p w14:paraId="5ADAF132" w14:textId="77777777" w:rsidR="001861BB" w:rsidRPr="00B56FC2" w:rsidRDefault="000C13F2" w:rsidP="00AF490E">
      <w:pPr>
        <w:pStyle w:val="Odstavecseseznamem"/>
        <w:numPr>
          <w:ilvl w:val="0"/>
          <w:numId w:val="7"/>
        </w:numPr>
        <w:spacing w:after="60"/>
        <w:ind w:left="357" w:hanging="357"/>
        <w:contextualSpacing w:val="0"/>
        <w:rPr>
          <w:rFonts w:ascii="Times New Roman" w:hAnsi="Times New Roman"/>
        </w:rPr>
      </w:pPr>
      <w:r w:rsidRPr="00B56FC2">
        <w:rPr>
          <w:rFonts w:ascii="Times New Roman" w:hAnsi="Times New Roman"/>
        </w:rPr>
        <w:t>Poskytovatel</w:t>
      </w:r>
      <w:r w:rsidR="001861BB" w:rsidRPr="00B56FC2">
        <w:rPr>
          <w:rFonts w:ascii="Times New Roman" w:hAnsi="Times New Roman"/>
        </w:rPr>
        <w:t xml:space="preserve"> se zavazuje informovat bez zbytečného odkladu objednatele o veškerých skutečnostech, které jsou významné pro plnění závazků smluvních stran a zejména o skutečnostech, které mohou být významné pro rozhodování objednatele v jednotlivých obchodních případech týkajících se implementace.</w:t>
      </w:r>
    </w:p>
    <w:p w14:paraId="1C64006E" w14:textId="77777777" w:rsidR="000C13F2" w:rsidRPr="00B56FC2" w:rsidRDefault="000C13F2" w:rsidP="00AF490E">
      <w:pPr>
        <w:pStyle w:val="Odstavecseseznamem"/>
        <w:numPr>
          <w:ilvl w:val="0"/>
          <w:numId w:val="7"/>
        </w:numPr>
        <w:spacing w:after="60"/>
        <w:ind w:left="357" w:hanging="357"/>
        <w:contextualSpacing w:val="0"/>
        <w:rPr>
          <w:rFonts w:ascii="Times New Roman" w:hAnsi="Times New Roman"/>
        </w:rPr>
      </w:pPr>
      <w:r w:rsidRPr="00B56FC2">
        <w:rPr>
          <w:rFonts w:ascii="Times New Roman" w:hAnsi="Times New Roman"/>
        </w:rPr>
        <w:t>Poskytovatel se zavazuje provést zaškolení uživatelů, tj. zaměstnanců i externích pracovníků objednatele, a to v rozsahu a termínech uvedeným dále v </w:t>
      </w:r>
      <w:r w:rsidR="003E4F43">
        <w:rPr>
          <w:rFonts w:ascii="Times New Roman" w:hAnsi="Times New Roman"/>
        </w:rPr>
        <w:t>p</w:t>
      </w:r>
      <w:r w:rsidRPr="00B56FC2">
        <w:rPr>
          <w:rFonts w:ascii="Times New Roman" w:hAnsi="Times New Roman"/>
        </w:rPr>
        <w:t xml:space="preserve">říloze č. </w:t>
      </w:r>
      <w:r w:rsidR="00591112">
        <w:rPr>
          <w:rFonts w:ascii="Times New Roman" w:hAnsi="Times New Roman"/>
        </w:rPr>
        <w:t>7</w:t>
      </w:r>
      <w:r w:rsidR="0008486E">
        <w:rPr>
          <w:rFonts w:ascii="Times New Roman" w:hAnsi="Times New Roman"/>
        </w:rPr>
        <w:t xml:space="preserve"> </w:t>
      </w:r>
      <w:r w:rsidR="003E4F43">
        <w:rPr>
          <w:rFonts w:ascii="Times New Roman" w:hAnsi="Times New Roman"/>
        </w:rPr>
        <w:t>–</w:t>
      </w:r>
      <w:r w:rsidR="0008486E">
        <w:rPr>
          <w:rFonts w:ascii="Times New Roman" w:hAnsi="Times New Roman"/>
        </w:rPr>
        <w:t xml:space="preserve"> </w:t>
      </w:r>
      <w:r w:rsidR="003E4F43">
        <w:rPr>
          <w:rFonts w:ascii="Times New Roman" w:hAnsi="Times New Roman"/>
        </w:rPr>
        <w:t>„</w:t>
      </w:r>
      <w:r w:rsidRPr="00B56FC2">
        <w:rPr>
          <w:rFonts w:ascii="Times New Roman" w:hAnsi="Times New Roman"/>
        </w:rPr>
        <w:t xml:space="preserve">Školení uživatelů produktu“. </w:t>
      </w:r>
    </w:p>
    <w:p w14:paraId="437139B4" w14:textId="77777777" w:rsidR="000C13F2" w:rsidRPr="00B56FC2" w:rsidRDefault="000C13F2" w:rsidP="00AF490E">
      <w:pPr>
        <w:pStyle w:val="Odstavecseseznamem"/>
        <w:numPr>
          <w:ilvl w:val="0"/>
          <w:numId w:val="7"/>
        </w:numPr>
        <w:spacing w:after="60"/>
        <w:ind w:left="357" w:hanging="357"/>
        <w:contextualSpacing w:val="0"/>
        <w:rPr>
          <w:rFonts w:ascii="Times New Roman" w:hAnsi="Times New Roman"/>
        </w:rPr>
      </w:pPr>
      <w:r w:rsidRPr="00B56FC2">
        <w:rPr>
          <w:rFonts w:ascii="Times New Roman" w:hAnsi="Times New Roman"/>
        </w:rPr>
        <w:t>Poskytovatel je oprávněn dle své volby provádět práce ve vztahu k implementaci rovněž prostřednictvím internetové sítě z místa mimo sídlo objednatele a objednatel je povinen mu takové prováděni prací umožnit, umožňuje-li to jejich povaha</w:t>
      </w:r>
      <w:r w:rsidR="0008486E">
        <w:rPr>
          <w:rFonts w:ascii="Times New Roman" w:hAnsi="Times New Roman"/>
        </w:rPr>
        <w:t>, vč. technického zajištění</w:t>
      </w:r>
      <w:r w:rsidRPr="00B56FC2">
        <w:rPr>
          <w:rFonts w:ascii="Times New Roman" w:hAnsi="Times New Roman"/>
        </w:rPr>
        <w:t>. Poskytovatel se v této souvislosti zavazuje, že dané připojení bude využíváno pouze v souvislosti s plněním závazků dle této smlouvy a že neumožní využití daného připojení jinými osobami či způsobem, který by mohl ohrozit bezpečnost dat objednatele, které spravuje či jinak zpracovává.</w:t>
      </w:r>
    </w:p>
    <w:p w14:paraId="69BF7BA4" w14:textId="77777777" w:rsidR="000C13F2" w:rsidRPr="00B56FC2" w:rsidRDefault="000C13F2" w:rsidP="00AF490E">
      <w:pPr>
        <w:pStyle w:val="Odstavecseseznamem"/>
        <w:numPr>
          <w:ilvl w:val="0"/>
          <w:numId w:val="7"/>
        </w:numPr>
        <w:spacing w:after="60"/>
        <w:ind w:left="357" w:hanging="357"/>
        <w:contextualSpacing w:val="0"/>
        <w:rPr>
          <w:rFonts w:ascii="Times New Roman" w:hAnsi="Times New Roman"/>
        </w:rPr>
      </w:pPr>
      <w:r w:rsidRPr="00B56FC2">
        <w:rPr>
          <w:rFonts w:ascii="Times New Roman" w:hAnsi="Times New Roman"/>
        </w:rPr>
        <w:t>Objednatel se zavazuje poskytnout poskytovateli veškerou součinnost nezbytnou pro řádné a včasné plnění dle této smlouvy. Neposkytnutí sjednané součinnosti je podstatným porušením smlouvy ze strany objednatele.</w:t>
      </w:r>
      <w:r w:rsidR="0008486E">
        <w:rPr>
          <w:rFonts w:ascii="Times New Roman" w:hAnsi="Times New Roman"/>
        </w:rPr>
        <w:t xml:space="preserve"> V případě neposkytnutí sjednané součinnosti není poskytovatel odpovědný za případné prodlení s plněním jeho závazků.</w:t>
      </w:r>
    </w:p>
    <w:p w14:paraId="71F726D4" w14:textId="62DFD185" w:rsidR="000C13F2" w:rsidRPr="00B56FC2" w:rsidRDefault="000C13F2" w:rsidP="00AF490E">
      <w:pPr>
        <w:pStyle w:val="Odstavecseseznamem"/>
        <w:numPr>
          <w:ilvl w:val="0"/>
          <w:numId w:val="7"/>
        </w:numPr>
        <w:spacing w:after="60"/>
        <w:ind w:left="357" w:hanging="357"/>
        <w:contextualSpacing w:val="0"/>
        <w:rPr>
          <w:rFonts w:ascii="Times New Roman" w:hAnsi="Times New Roman"/>
        </w:rPr>
      </w:pPr>
      <w:r w:rsidRPr="00B56FC2">
        <w:rPr>
          <w:rFonts w:ascii="Times New Roman" w:hAnsi="Times New Roman"/>
        </w:rPr>
        <w:t>Objednatel se zavazuje poskytnout poskytovateli bezplatný vjezd do areálu jím provozovaného zdravotnického zařízení pro pracovníky poskytovatele pro provádění implementace</w:t>
      </w:r>
      <w:r w:rsidR="0008486E">
        <w:rPr>
          <w:rFonts w:ascii="Times New Roman" w:hAnsi="Times New Roman"/>
        </w:rPr>
        <w:t xml:space="preserve"> a parkování po dobu přítomnosti pracovníků poskytovatele</w:t>
      </w:r>
      <w:r w:rsidR="00675A6B">
        <w:rPr>
          <w:rFonts w:ascii="Times New Roman" w:hAnsi="Times New Roman"/>
        </w:rPr>
        <w:t xml:space="preserve"> bez garance volného místa. </w:t>
      </w:r>
    </w:p>
    <w:p w14:paraId="31999491" w14:textId="77777777" w:rsidR="000C13F2" w:rsidRPr="00B56FC2" w:rsidRDefault="001861BB" w:rsidP="00AF490E">
      <w:pPr>
        <w:pStyle w:val="Odstavecseseznamem"/>
        <w:numPr>
          <w:ilvl w:val="0"/>
          <w:numId w:val="7"/>
        </w:numPr>
        <w:spacing w:after="60"/>
        <w:ind w:left="357" w:hanging="357"/>
        <w:contextualSpacing w:val="0"/>
        <w:rPr>
          <w:rFonts w:ascii="Times New Roman" w:hAnsi="Times New Roman"/>
        </w:rPr>
      </w:pPr>
      <w:r w:rsidRPr="00B56FC2">
        <w:rPr>
          <w:rFonts w:ascii="Times New Roman" w:hAnsi="Times New Roman"/>
        </w:rPr>
        <w:t>Zhotovitel se zavazuje plnit své závazky vyplývající z této smlouvy v souladu s příslušnými obecně závaznými předpisy a jinými normami.</w:t>
      </w:r>
    </w:p>
    <w:p w14:paraId="6BE55AC3" w14:textId="77777777" w:rsidR="001861BB" w:rsidRDefault="000C13F2" w:rsidP="00A72EEF">
      <w:pPr>
        <w:pStyle w:val="Odstavecseseznamem"/>
        <w:numPr>
          <w:ilvl w:val="0"/>
          <w:numId w:val="7"/>
        </w:numPr>
        <w:spacing w:after="60"/>
        <w:ind w:left="357" w:hanging="357"/>
        <w:contextualSpacing w:val="0"/>
        <w:rPr>
          <w:rFonts w:ascii="Times New Roman" w:hAnsi="Times New Roman"/>
        </w:rPr>
      </w:pPr>
      <w:r w:rsidRPr="00B56FC2">
        <w:rPr>
          <w:rFonts w:ascii="Times New Roman" w:hAnsi="Times New Roman"/>
        </w:rPr>
        <w:t>Poskytovatel</w:t>
      </w:r>
      <w:r w:rsidR="001861BB" w:rsidRPr="00B56FC2">
        <w:rPr>
          <w:rFonts w:ascii="Times New Roman" w:hAnsi="Times New Roman"/>
        </w:rPr>
        <w:t xml:space="preserve"> a objednatel uzavírají současně s touto smlouvou </w:t>
      </w:r>
      <w:r w:rsidR="0043096B" w:rsidRPr="00B56FC2">
        <w:rPr>
          <w:rFonts w:ascii="Times New Roman" w:hAnsi="Times New Roman"/>
        </w:rPr>
        <w:t>„</w:t>
      </w:r>
      <w:r w:rsidR="002F35F4" w:rsidRPr="00AF490E">
        <w:rPr>
          <w:rFonts w:ascii="Times New Roman" w:hAnsi="Times New Roman"/>
        </w:rPr>
        <w:t>Servisní smlouvu</w:t>
      </w:r>
      <w:r w:rsidR="0043096B" w:rsidRPr="00B56FC2">
        <w:rPr>
          <w:rFonts w:ascii="Times New Roman" w:hAnsi="Times New Roman"/>
        </w:rPr>
        <w:t>“</w:t>
      </w:r>
      <w:r w:rsidR="001861BB" w:rsidRPr="00B56FC2">
        <w:rPr>
          <w:rFonts w:ascii="Times New Roman" w:hAnsi="Times New Roman"/>
        </w:rPr>
        <w:t xml:space="preserve">, jejímž předmětem je zejména </w:t>
      </w:r>
      <w:r w:rsidRPr="00B56FC2">
        <w:rPr>
          <w:rFonts w:ascii="Times New Roman" w:hAnsi="Times New Roman"/>
        </w:rPr>
        <w:t>poskytování servisních služeb</w:t>
      </w:r>
      <w:r w:rsidR="00B17DC4" w:rsidRPr="00B56FC2">
        <w:rPr>
          <w:rFonts w:ascii="Times New Roman" w:hAnsi="Times New Roman"/>
        </w:rPr>
        <w:t xml:space="preserve"> pro řádné provozování</w:t>
      </w:r>
      <w:r w:rsidR="001861BB" w:rsidRPr="00B56FC2">
        <w:rPr>
          <w:rFonts w:ascii="Times New Roman" w:hAnsi="Times New Roman"/>
        </w:rPr>
        <w:t xml:space="preserve"> produktu.</w:t>
      </w:r>
    </w:p>
    <w:p w14:paraId="58D7CDBE" w14:textId="77777777" w:rsidR="001861BB" w:rsidRPr="00B56FC2" w:rsidRDefault="001861BB" w:rsidP="001861BB">
      <w:pPr>
        <w:rPr>
          <w:rFonts w:ascii="Times New Roman" w:hAnsi="Times New Roman"/>
        </w:rPr>
      </w:pPr>
    </w:p>
    <w:p w14:paraId="69FCE93B" w14:textId="77777777" w:rsidR="001861BB" w:rsidRPr="00B56FC2" w:rsidRDefault="001861BB" w:rsidP="001861BB">
      <w:pPr>
        <w:rPr>
          <w:rFonts w:ascii="Times New Roman" w:hAnsi="Times New Roman"/>
        </w:rPr>
      </w:pPr>
    </w:p>
    <w:p w14:paraId="268C7C43" w14:textId="77777777" w:rsidR="001861BB" w:rsidRPr="00AF490E" w:rsidRDefault="001861BB" w:rsidP="001861BB">
      <w:pPr>
        <w:jc w:val="center"/>
        <w:rPr>
          <w:rFonts w:ascii="Times New Roman" w:hAnsi="Times New Roman"/>
          <w:b/>
        </w:rPr>
      </w:pPr>
      <w:r w:rsidRPr="00AF490E">
        <w:rPr>
          <w:rFonts w:ascii="Times New Roman" w:hAnsi="Times New Roman"/>
          <w:b/>
        </w:rPr>
        <w:t xml:space="preserve">Článek </w:t>
      </w:r>
      <w:r w:rsidR="00B17DC4" w:rsidRPr="00AF490E">
        <w:rPr>
          <w:rFonts w:ascii="Times New Roman" w:hAnsi="Times New Roman"/>
          <w:b/>
        </w:rPr>
        <w:t>8</w:t>
      </w:r>
    </w:p>
    <w:p w14:paraId="7687EB88" w14:textId="77777777" w:rsidR="001861BB" w:rsidRDefault="001861BB" w:rsidP="001861BB">
      <w:pPr>
        <w:jc w:val="center"/>
        <w:rPr>
          <w:rFonts w:ascii="Times New Roman" w:hAnsi="Times New Roman"/>
          <w:b/>
        </w:rPr>
      </w:pPr>
      <w:r w:rsidRPr="00AA2D3A">
        <w:rPr>
          <w:rFonts w:ascii="Times New Roman" w:hAnsi="Times New Roman"/>
          <w:b/>
        </w:rPr>
        <w:t>Záruka</w:t>
      </w:r>
      <w:r w:rsidR="00202E99" w:rsidRPr="00AA2D3A">
        <w:rPr>
          <w:rFonts w:ascii="Times New Roman" w:hAnsi="Times New Roman"/>
          <w:b/>
        </w:rPr>
        <w:t xml:space="preserve"> a vady</w:t>
      </w:r>
    </w:p>
    <w:p w14:paraId="5763AE66" w14:textId="77777777" w:rsidR="00627B1C" w:rsidRDefault="00627B1C" w:rsidP="001861BB">
      <w:pPr>
        <w:jc w:val="center"/>
        <w:rPr>
          <w:rFonts w:ascii="Times New Roman" w:hAnsi="Times New Roman"/>
          <w:b/>
        </w:rPr>
      </w:pPr>
    </w:p>
    <w:p w14:paraId="262671C6" w14:textId="77777777" w:rsidR="00C829FC" w:rsidRPr="00B56FC2" w:rsidRDefault="00AB0FCA" w:rsidP="00C829FC">
      <w:pPr>
        <w:pStyle w:val="Odstavecseseznamem"/>
        <w:numPr>
          <w:ilvl w:val="0"/>
          <w:numId w:val="22"/>
        </w:numPr>
        <w:spacing w:after="60"/>
        <w:ind w:left="357" w:hanging="357"/>
        <w:contextualSpacing w:val="0"/>
        <w:rPr>
          <w:rFonts w:ascii="Times New Roman" w:hAnsi="Times New Roman"/>
        </w:rPr>
      </w:pPr>
      <w:r>
        <w:rPr>
          <w:rFonts w:ascii="Times New Roman" w:hAnsi="Times New Roman"/>
          <w:color w:val="auto"/>
        </w:rPr>
        <w:t>Odpovědnost za vady a z</w:t>
      </w:r>
      <w:r w:rsidR="00C829FC" w:rsidRPr="00AA2D3A">
        <w:rPr>
          <w:rFonts w:ascii="Times New Roman" w:hAnsi="Times New Roman"/>
          <w:color w:val="auto"/>
        </w:rPr>
        <w:t xml:space="preserve">áruka za vady produktu a její podmínky jsou sjednány v Licenční smlouvě uzavřené mezi smluvními stranami dle čl. 1 odst. 4 této smlouvy. </w:t>
      </w:r>
      <w:r w:rsidR="00C829FC" w:rsidRPr="00633CA9">
        <w:rPr>
          <w:rFonts w:ascii="Times New Roman" w:hAnsi="Times New Roman"/>
        </w:rPr>
        <w:t>Podrobné podmínky uplatnění, oznámení a odstranění vad jsou upraveny v</w:t>
      </w:r>
      <w:r w:rsidR="00C829FC">
        <w:rPr>
          <w:rFonts w:ascii="Times New Roman" w:hAnsi="Times New Roman"/>
        </w:rPr>
        <w:t> Servisní smlouvě uzavřené mezi smluvními stranami dle čl. 7 odst. 1</w:t>
      </w:r>
      <w:r w:rsidR="00293837">
        <w:rPr>
          <w:rFonts w:ascii="Times New Roman" w:hAnsi="Times New Roman"/>
        </w:rPr>
        <w:t>3</w:t>
      </w:r>
      <w:r w:rsidR="00C829FC">
        <w:rPr>
          <w:rFonts w:ascii="Times New Roman" w:hAnsi="Times New Roman"/>
        </w:rPr>
        <w:t xml:space="preserve"> této smlouvy.</w:t>
      </w:r>
    </w:p>
    <w:p w14:paraId="2BE76FEE" w14:textId="77777777" w:rsidR="00C829FC" w:rsidRPr="00AA2D3A" w:rsidRDefault="00C829FC" w:rsidP="00AF490E">
      <w:pPr>
        <w:rPr>
          <w:rFonts w:ascii="Times New Roman" w:hAnsi="Times New Roman"/>
          <w:b/>
        </w:rPr>
      </w:pPr>
    </w:p>
    <w:p w14:paraId="68BDBD5F" w14:textId="77777777" w:rsidR="001861BB" w:rsidRPr="00B56FC2" w:rsidRDefault="001861BB" w:rsidP="001861BB">
      <w:pPr>
        <w:jc w:val="center"/>
        <w:rPr>
          <w:rFonts w:ascii="Times New Roman" w:hAnsi="Times New Roman"/>
          <w:b/>
          <w:sz w:val="22"/>
        </w:rPr>
      </w:pPr>
    </w:p>
    <w:p w14:paraId="5216E364" w14:textId="77777777" w:rsidR="001861BB" w:rsidRPr="00B56FC2" w:rsidRDefault="001861BB" w:rsidP="001861BB">
      <w:pPr>
        <w:jc w:val="center"/>
        <w:rPr>
          <w:rFonts w:ascii="Times New Roman" w:hAnsi="Times New Roman"/>
          <w:b/>
          <w:sz w:val="22"/>
        </w:rPr>
      </w:pPr>
      <w:r w:rsidRPr="00B56FC2">
        <w:rPr>
          <w:rFonts w:ascii="Times New Roman" w:hAnsi="Times New Roman"/>
          <w:b/>
          <w:sz w:val="22"/>
        </w:rPr>
        <w:t>Článek 9</w:t>
      </w:r>
    </w:p>
    <w:p w14:paraId="531E5329" w14:textId="77777777" w:rsidR="001861BB" w:rsidRDefault="001861BB" w:rsidP="001861BB">
      <w:pPr>
        <w:jc w:val="center"/>
        <w:rPr>
          <w:rFonts w:ascii="Times New Roman" w:hAnsi="Times New Roman"/>
          <w:b/>
          <w:color w:val="auto"/>
        </w:rPr>
      </w:pPr>
      <w:r w:rsidRPr="00B56FC2">
        <w:rPr>
          <w:rFonts w:ascii="Times New Roman" w:hAnsi="Times New Roman"/>
          <w:b/>
          <w:color w:val="auto"/>
        </w:rPr>
        <w:t>Smluvní pokuty a úrok z</w:t>
      </w:r>
      <w:r w:rsidR="00627B1C">
        <w:rPr>
          <w:rFonts w:ascii="Times New Roman" w:hAnsi="Times New Roman"/>
          <w:b/>
          <w:color w:val="auto"/>
        </w:rPr>
        <w:t> </w:t>
      </w:r>
      <w:r w:rsidRPr="00B56FC2">
        <w:rPr>
          <w:rFonts w:ascii="Times New Roman" w:hAnsi="Times New Roman"/>
          <w:b/>
          <w:color w:val="auto"/>
        </w:rPr>
        <w:t>prodlení</w:t>
      </w:r>
    </w:p>
    <w:p w14:paraId="4D6931F2" w14:textId="77777777" w:rsidR="00627B1C" w:rsidRPr="00B56FC2" w:rsidRDefault="00627B1C" w:rsidP="001861BB">
      <w:pPr>
        <w:jc w:val="center"/>
        <w:rPr>
          <w:rFonts w:ascii="Times New Roman" w:hAnsi="Times New Roman"/>
          <w:b/>
          <w:color w:val="auto"/>
        </w:rPr>
      </w:pPr>
    </w:p>
    <w:p w14:paraId="57ADF9E3" w14:textId="77777777" w:rsidR="0096299C" w:rsidRDefault="001861BB" w:rsidP="00AF490E">
      <w:pPr>
        <w:pStyle w:val="Odstavecseseznamem"/>
        <w:numPr>
          <w:ilvl w:val="0"/>
          <w:numId w:val="9"/>
        </w:numPr>
        <w:spacing w:after="60"/>
        <w:ind w:left="357" w:hanging="357"/>
        <w:contextualSpacing w:val="0"/>
        <w:rPr>
          <w:rFonts w:ascii="Times New Roman" w:hAnsi="Times New Roman"/>
        </w:rPr>
      </w:pPr>
      <w:r w:rsidRPr="00B56FC2">
        <w:rPr>
          <w:rFonts w:ascii="Times New Roman" w:hAnsi="Times New Roman"/>
        </w:rPr>
        <w:t xml:space="preserve">Smluvní strana je v prodlení s plněním nepeněžitého závazku, jestliže nesplní řádně a včas svůj závazek, který pro smluvní stranu vyplývá ze smlouvy. </w:t>
      </w:r>
    </w:p>
    <w:p w14:paraId="4E4CF10C" w14:textId="609F196D" w:rsidR="003E0F46" w:rsidRPr="0045554F" w:rsidRDefault="003E0F46" w:rsidP="0045554F">
      <w:pPr>
        <w:pStyle w:val="Odstavecseseznamem"/>
        <w:numPr>
          <w:ilvl w:val="0"/>
          <w:numId w:val="9"/>
        </w:numPr>
        <w:spacing w:after="60"/>
        <w:contextualSpacing w:val="0"/>
        <w:rPr>
          <w:rFonts w:ascii="Times New Roman" w:hAnsi="Times New Roman"/>
        </w:rPr>
      </w:pPr>
      <w:r w:rsidRPr="00961B7A">
        <w:rPr>
          <w:rFonts w:ascii="Times New Roman" w:hAnsi="Times New Roman"/>
        </w:rPr>
        <w:t xml:space="preserve">V případě prodlení </w:t>
      </w:r>
      <w:r>
        <w:rPr>
          <w:rFonts w:ascii="Times New Roman" w:hAnsi="Times New Roman"/>
        </w:rPr>
        <w:t>poskytovatele s implementováním produktu podle harmonogramu, který je přílohou č. 3 (platí pro každ</w:t>
      </w:r>
      <w:r w:rsidR="005A3419">
        <w:rPr>
          <w:rFonts w:ascii="Times New Roman" w:hAnsi="Times New Roman"/>
        </w:rPr>
        <w:t>ý</w:t>
      </w:r>
      <w:r>
        <w:rPr>
          <w:rFonts w:ascii="Times New Roman" w:hAnsi="Times New Roman"/>
        </w:rPr>
        <w:t xml:space="preserve"> jednotliv</w:t>
      </w:r>
      <w:r w:rsidR="005A3419">
        <w:rPr>
          <w:rFonts w:ascii="Times New Roman" w:hAnsi="Times New Roman"/>
        </w:rPr>
        <w:t>ý</w:t>
      </w:r>
      <w:r>
        <w:rPr>
          <w:rFonts w:ascii="Times New Roman" w:hAnsi="Times New Roman"/>
        </w:rPr>
        <w:t xml:space="preserve"> </w:t>
      </w:r>
      <w:r w:rsidR="005A3419">
        <w:rPr>
          <w:rFonts w:ascii="Times New Roman" w:hAnsi="Times New Roman"/>
        </w:rPr>
        <w:t>milník</w:t>
      </w:r>
      <w:r>
        <w:rPr>
          <w:rFonts w:ascii="Times New Roman" w:hAnsi="Times New Roman"/>
        </w:rPr>
        <w:t xml:space="preserve"> v této příloze), je objednatel</w:t>
      </w:r>
      <w:r w:rsidRPr="00961B7A">
        <w:rPr>
          <w:rFonts w:ascii="Times New Roman" w:hAnsi="Times New Roman"/>
        </w:rPr>
        <w:t xml:space="preserve"> oprávněn požadovat zaplacení úroků z prodlení ve výši 0,</w:t>
      </w:r>
      <w:r>
        <w:rPr>
          <w:rFonts w:ascii="Times New Roman" w:hAnsi="Times New Roman"/>
        </w:rPr>
        <w:t xml:space="preserve">1 </w:t>
      </w:r>
      <w:r w:rsidRPr="00961B7A">
        <w:rPr>
          <w:rFonts w:ascii="Times New Roman" w:hAnsi="Times New Roman"/>
        </w:rPr>
        <w:t xml:space="preserve">% z odměny za poskytnutí </w:t>
      </w:r>
      <w:r>
        <w:rPr>
          <w:rFonts w:ascii="Times New Roman" w:hAnsi="Times New Roman"/>
        </w:rPr>
        <w:t>implementace</w:t>
      </w:r>
      <w:r w:rsidRPr="00961B7A">
        <w:rPr>
          <w:rFonts w:ascii="Times New Roman" w:hAnsi="Times New Roman"/>
        </w:rPr>
        <w:t xml:space="preserve"> za každý i započatý den prodlení s plněním tohoto závazku.</w:t>
      </w:r>
    </w:p>
    <w:p w14:paraId="485865A9" w14:textId="011A64E7" w:rsidR="0096299C" w:rsidRPr="00B56FC2" w:rsidRDefault="001861BB" w:rsidP="00AF490E">
      <w:pPr>
        <w:pStyle w:val="Odstavecseseznamem"/>
        <w:numPr>
          <w:ilvl w:val="0"/>
          <w:numId w:val="9"/>
        </w:numPr>
        <w:spacing w:after="60"/>
        <w:ind w:left="357" w:hanging="357"/>
        <w:contextualSpacing w:val="0"/>
        <w:rPr>
          <w:rFonts w:ascii="Times New Roman" w:hAnsi="Times New Roman"/>
        </w:rPr>
      </w:pPr>
      <w:r w:rsidRPr="00B56FC2">
        <w:rPr>
          <w:rFonts w:ascii="Times New Roman" w:hAnsi="Times New Roman"/>
        </w:rPr>
        <w:t xml:space="preserve">Je-li </w:t>
      </w:r>
      <w:r w:rsidR="0096299C" w:rsidRPr="00B56FC2">
        <w:rPr>
          <w:rFonts w:ascii="Times New Roman" w:hAnsi="Times New Roman"/>
        </w:rPr>
        <w:t>poskytovatel</w:t>
      </w:r>
      <w:r w:rsidRPr="00B56FC2">
        <w:rPr>
          <w:rFonts w:ascii="Times New Roman" w:hAnsi="Times New Roman"/>
        </w:rPr>
        <w:t xml:space="preserve"> v prodlení s</w:t>
      </w:r>
      <w:r w:rsidR="00C829FC">
        <w:rPr>
          <w:rFonts w:ascii="Times New Roman" w:hAnsi="Times New Roman"/>
        </w:rPr>
        <w:t> </w:t>
      </w:r>
      <w:r w:rsidR="00143195">
        <w:rPr>
          <w:rFonts w:ascii="Times New Roman" w:hAnsi="Times New Roman"/>
        </w:rPr>
        <w:t>implementací</w:t>
      </w:r>
      <w:r w:rsidR="00C829FC">
        <w:rPr>
          <w:rFonts w:ascii="Times New Roman" w:hAnsi="Times New Roman"/>
        </w:rPr>
        <w:t xml:space="preserve"> </w:t>
      </w:r>
      <w:r w:rsidR="0096299C" w:rsidRPr="00B56FC2">
        <w:rPr>
          <w:rFonts w:ascii="Times New Roman" w:hAnsi="Times New Roman"/>
        </w:rPr>
        <w:t>produktu do provozu</w:t>
      </w:r>
      <w:r w:rsidRPr="00B56FC2">
        <w:rPr>
          <w:rFonts w:ascii="Times New Roman" w:hAnsi="Times New Roman"/>
        </w:rPr>
        <w:t>, přičemž objednatel poskytl náležitou součinnost, je objednatel</w:t>
      </w:r>
      <w:r w:rsidR="00143195">
        <w:rPr>
          <w:rFonts w:ascii="Times New Roman" w:hAnsi="Times New Roman"/>
        </w:rPr>
        <w:t xml:space="preserve"> oprávněn požadovat</w:t>
      </w:r>
      <w:r w:rsidRPr="00B56FC2">
        <w:rPr>
          <w:rFonts w:ascii="Times New Roman" w:hAnsi="Times New Roman"/>
        </w:rPr>
        <w:t xml:space="preserve"> smluvní pokutu ve výši 0,1 % z ceny za </w:t>
      </w:r>
      <w:r w:rsidR="0096299C" w:rsidRPr="00B56FC2">
        <w:rPr>
          <w:rFonts w:ascii="Times New Roman" w:hAnsi="Times New Roman"/>
        </w:rPr>
        <w:t>implementac</w:t>
      </w:r>
      <w:r w:rsidR="00143195">
        <w:rPr>
          <w:rFonts w:ascii="Times New Roman" w:hAnsi="Times New Roman"/>
        </w:rPr>
        <w:t>i</w:t>
      </w:r>
      <w:r w:rsidR="0096299C" w:rsidRPr="00B56FC2">
        <w:rPr>
          <w:rFonts w:ascii="Times New Roman" w:hAnsi="Times New Roman"/>
        </w:rPr>
        <w:t>, a to</w:t>
      </w:r>
      <w:r w:rsidRPr="00B56FC2">
        <w:rPr>
          <w:rFonts w:ascii="Times New Roman" w:hAnsi="Times New Roman"/>
        </w:rPr>
        <w:t xml:space="preserve"> za každý i započatý den prodlení. </w:t>
      </w:r>
      <w:r w:rsidR="00835A1E">
        <w:rPr>
          <w:rFonts w:ascii="Times New Roman" w:hAnsi="Times New Roman"/>
        </w:rPr>
        <w:t xml:space="preserve">Smluvní strany berou výslovně na vědomí, že termíny splnění jednotlivých milníků uvedených v příloze č. 3 této smlouvy jsou </w:t>
      </w:r>
      <w:r w:rsidR="00A7517F">
        <w:rPr>
          <w:rFonts w:ascii="Times New Roman" w:hAnsi="Times New Roman"/>
        </w:rPr>
        <w:t>závazné</w:t>
      </w:r>
      <w:r w:rsidR="00835A1E">
        <w:rPr>
          <w:rFonts w:ascii="Times New Roman" w:hAnsi="Times New Roman"/>
        </w:rPr>
        <w:t xml:space="preserve"> a prodlením poskytovatele s implementací produktu se rozumí prodlení s termínem implementace </w:t>
      </w:r>
      <w:r w:rsidR="00A7517F">
        <w:rPr>
          <w:rFonts w:ascii="Times New Roman" w:hAnsi="Times New Roman"/>
        </w:rPr>
        <w:t xml:space="preserve">v každém milníku </w:t>
      </w:r>
      <w:r w:rsidR="00835A1E">
        <w:rPr>
          <w:rFonts w:ascii="Times New Roman" w:hAnsi="Times New Roman"/>
        </w:rPr>
        <w:t xml:space="preserve">dle </w:t>
      </w:r>
      <w:r w:rsidR="00905F81">
        <w:rPr>
          <w:rFonts w:ascii="Times New Roman" w:hAnsi="Times New Roman"/>
        </w:rPr>
        <w:t>čl. 3 odst. 3 této smlouvy.</w:t>
      </w:r>
    </w:p>
    <w:p w14:paraId="0240E954" w14:textId="51E7FD98" w:rsidR="00577550" w:rsidRDefault="001861BB" w:rsidP="00AF490E">
      <w:pPr>
        <w:pStyle w:val="Odstavecseseznamem"/>
        <w:numPr>
          <w:ilvl w:val="0"/>
          <w:numId w:val="9"/>
        </w:numPr>
        <w:spacing w:after="60"/>
        <w:ind w:left="357" w:hanging="357"/>
        <w:contextualSpacing w:val="0"/>
        <w:rPr>
          <w:rFonts w:ascii="Times New Roman" w:hAnsi="Times New Roman"/>
        </w:rPr>
      </w:pPr>
      <w:r w:rsidRPr="008B50A4">
        <w:rPr>
          <w:rFonts w:ascii="Times New Roman" w:hAnsi="Times New Roman"/>
        </w:rPr>
        <w:t xml:space="preserve">V případě prodlení </w:t>
      </w:r>
      <w:r w:rsidR="0096299C" w:rsidRPr="008B50A4">
        <w:rPr>
          <w:rFonts w:ascii="Times New Roman" w:hAnsi="Times New Roman"/>
        </w:rPr>
        <w:t>objednatele</w:t>
      </w:r>
      <w:r w:rsidRPr="008B50A4">
        <w:rPr>
          <w:rFonts w:ascii="Times New Roman" w:hAnsi="Times New Roman"/>
        </w:rPr>
        <w:t xml:space="preserve"> s úhradou ceny podle čl. 4 této smlouvy je </w:t>
      </w:r>
      <w:r w:rsidR="0096299C" w:rsidRPr="008B50A4">
        <w:rPr>
          <w:rFonts w:ascii="Times New Roman" w:hAnsi="Times New Roman"/>
        </w:rPr>
        <w:t>poskytovatel</w:t>
      </w:r>
      <w:r w:rsidRPr="008B50A4">
        <w:rPr>
          <w:rFonts w:ascii="Times New Roman" w:hAnsi="Times New Roman"/>
        </w:rPr>
        <w:t xml:space="preserve"> oprávněn požadovat zaplacení úroků z prodlení v</w:t>
      </w:r>
      <w:r w:rsidR="00AB5892">
        <w:rPr>
          <w:rFonts w:ascii="Times New Roman" w:hAnsi="Times New Roman"/>
        </w:rPr>
        <w:t xml:space="preserve"> zákonné výši</w:t>
      </w:r>
      <w:r w:rsidRPr="008B50A4">
        <w:rPr>
          <w:rFonts w:ascii="Times New Roman" w:hAnsi="Times New Roman"/>
        </w:rPr>
        <w:t xml:space="preserve"> za každý </w:t>
      </w:r>
      <w:r w:rsidR="00143195" w:rsidRPr="008B50A4">
        <w:rPr>
          <w:rFonts w:ascii="Times New Roman" w:hAnsi="Times New Roman"/>
        </w:rPr>
        <w:t xml:space="preserve">i započatý </w:t>
      </w:r>
      <w:r w:rsidRPr="008B50A4">
        <w:rPr>
          <w:rFonts w:ascii="Times New Roman" w:hAnsi="Times New Roman"/>
        </w:rPr>
        <w:t>den prodlení.</w:t>
      </w:r>
    </w:p>
    <w:p w14:paraId="0F43E255" w14:textId="4DC1910E" w:rsidR="0096299C" w:rsidRPr="008B50A4" w:rsidRDefault="001861BB" w:rsidP="00AF490E">
      <w:pPr>
        <w:pStyle w:val="Odstavecseseznamem"/>
        <w:numPr>
          <w:ilvl w:val="0"/>
          <w:numId w:val="9"/>
        </w:numPr>
        <w:spacing w:after="60"/>
        <w:ind w:left="357" w:hanging="357"/>
        <w:contextualSpacing w:val="0"/>
        <w:rPr>
          <w:rFonts w:ascii="Times New Roman" w:hAnsi="Times New Roman"/>
        </w:rPr>
      </w:pPr>
      <w:r w:rsidRPr="008B50A4">
        <w:rPr>
          <w:rFonts w:ascii="Times New Roman" w:hAnsi="Times New Roman"/>
        </w:rPr>
        <w:t xml:space="preserve">Za prokázané porušení povinností o ochraně informací ve smyslu čl. 10 </w:t>
      </w:r>
      <w:r w:rsidR="00051024">
        <w:rPr>
          <w:rFonts w:ascii="Times New Roman" w:hAnsi="Times New Roman"/>
        </w:rPr>
        <w:t xml:space="preserve">a kybernetické bezpečnosti čl. 2 odst. 3 </w:t>
      </w:r>
      <w:r w:rsidRPr="008B50A4">
        <w:rPr>
          <w:rFonts w:ascii="Times New Roman" w:hAnsi="Times New Roman"/>
        </w:rPr>
        <w:t xml:space="preserve">této smlouvy má poškozená strana právo požadovat po druhé smluvní straně smluvní pokutu ve výši </w:t>
      </w:r>
      <w:r w:rsidR="00763933" w:rsidRPr="008B50A4">
        <w:rPr>
          <w:rFonts w:ascii="Times New Roman" w:hAnsi="Times New Roman"/>
        </w:rPr>
        <w:t>10</w:t>
      </w:r>
      <w:r w:rsidRPr="008B50A4">
        <w:rPr>
          <w:rFonts w:ascii="Times New Roman" w:hAnsi="Times New Roman"/>
        </w:rPr>
        <w:t>0.000 Kč</w:t>
      </w:r>
      <w:r w:rsidR="000B4472">
        <w:rPr>
          <w:rFonts w:ascii="Times New Roman" w:hAnsi="Times New Roman"/>
        </w:rPr>
        <w:t xml:space="preserve"> za každé </w:t>
      </w:r>
      <w:proofErr w:type="spellStart"/>
      <w:r w:rsidR="000B4472">
        <w:rPr>
          <w:rFonts w:ascii="Times New Roman" w:hAnsi="Times New Roman"/>
        </w:rPr>
        <w:t>takotvé</w:t>
      </w:r>
      <w:proofErr w:type="spellEnd"/>
      <w:r w:rsidR="000B4472">
        <w:rPr>
          <w:rFonts w:ascii="Times New Roman" w:hAnsi="Times New Roman"/>
        </w:rPr>
        <w:t xml:space="preserve"> porušení</w:t>
      </w:r>
      <w:r w:rsidRPr="008B50A4">
        <w:rPr>
          <w:rFonts w:ascii="Times New Roman" w:hAnsi="Times New Roman"/>
        </w:rPr>
        <w:t xml:space="preserve">. Nárok na náhradu </w:t>
      </w:r>
      <w:r w:rsidR="00051024">
        <w:rPr>
          <w:rFonts w:ascii="Times New Roman" w:hAnsi="Times New Roman"/>
        </w:rPr>
        <w:t xml:space="preserve">újmy </w:t>
      </w:r>
      <w:r w:rsidRPr="008B50A4">
        <w:rPr>
          <w:rFonts w:ascii="Times New Roman" w:hAnsi="Times New Roman"/>
        </w:rPr>
        <w:t xml:space="preserve"> tím není dotčen. </w:t>
      </w:r>
    </w:p>
    <w:p w14:paraId="3A4E8DCE" w14:textId="77777777" w:rsidR="00047054" w:rsidRPr="00B56FC2" w:rsidRDefault="0096299C" w:rsidP="00AF490E">
      <w:pPr>
        <w:pStyle w:val="Odstavecseseznamem"/>
        <w:numPr>
          <w:ilvl w:val="0"/>
          <w:numId w:val="9"/>
        </w:numPr>
        <w:spacing w:after="60"/>
        <w:ind w:left="357" w:hanging="357"/>
        <w:contextualSpacing w:val="0"/>
        <w:rPr>
          <w:rFonts w:ascii="Times New Roman" w:hAnsi="Times New Roman"/>
        </w:rPr>
      </w:pPr>
      <w:r w:rsidRPr="00B56FC2">
        <w:rPr>
          <w:rFonts w:ascii="Times New Roman" w:hAnsi="Times New Roman"/>
        </w:rPr>
        <w:t>Poskytovatel není v prodlení s prováděním implementace</w:t>
      </w:r>
      <w:r w:rsidR="002647E6">
        <w:rPr>
          <w:rFonts w:ascii="Times New Roman" w:hAnsi="Times New Roman"/>
        </w:rPr>
        <w:t xml:space="preserve"> </w:t>
      </w:r>
      <w:r w:rsidRPr="00B56FC2">
        <w:rPr>
          <w:rFonts w:ascii="Times New Roman" w:hAnsi="Times New Roman"/>
        </w:rPr>
        <w:t xml:space="preserve">v případě, že </w:t>
      </w:r>
      <w:r w:rsidR="00047054" w:rsidRPr="00B56FC2">
        <w:rPr>
          <w:rFonts w:ascii="Times New Roman" w:hAnsi="Times New Roman"/>
        </w:rPr>
        <w:t xml:space="preserve">Řídící výbor </w:t>
      </w:r>
      <w:r w:rsidRPr="00B56FC2">
        <w:rPr>
          <w:rFonts w:ascii="Times New Roman" w:hAnsi="Times New Roman"/>
        </w:rPr>
        <w:t xml:space="preserve">rozhodl o změně termínu dokončení a předání </w:t>
      </w:r>
      <w:r w:rsidR="00047054" w:rsidRPr="00B56FC2">
        <w:rPr>
          <w:rFonts w:ascii="Times New Roman" w:hAnsi="Times New Roman"/>
        </w:rPr>
        <w:t>implementace</w:t>
      </w:r>
      <w:r w:rsidRPr="00B56FC2">
        <w:rPr>
          <w:rFonts w:ascii="Times New Roman" w:hAnsi="Times New Roman"/>
        </w:rPr>
        <w:t xml:space="preserve"> jako celku. Dále </w:t>
      </w:r>
      <w:r w:rsidR="00047054" w:rsidRPr="00B56FC2">
        <w:rPr>
          <w:rFonts w:ascii="Times New Roman" w:hAnsi="Times New Roman"/>
        </w:rPr>
        <w:t>poskytovatel</w:t>
      </w:r>
      <w:r w:rsidRPr="00B56FC2">
        <w:rPr>
          <w:rFonts w:ascii="Times New Roman" w:hAnsi="Times New Roman"/>
        </w:rPr>
        <w:t xml:space="preserve"> není v prodlení s</w:t>
      </w:r>
      <w:r w:rsidR="00047054" w:rsidRPr="00B56FC2">
        <w:rPr>
          <w:rFonts w:ascii="Times New Roman" w:hAnsi="Times New Roman"/>
        </w:rPr>
        <w:t> </w:t>
      </w:r>
      <w:r w:rsidRPr="00B56FC2">
        <w:rPr>
          <w:rFonts w:ascii="Times New Roman" w:hAnsi="Times New Roman"/>
        </w:rPr>
        <w:t>prováděním</w:t>
      </w:r>
      <w:r w:rsidR="00047054" w:rsidRPr="00B56FC2">
        <w:rPr>
          <w:rFonts w:ascii="Times New Roman" w:hAnsi="Times New Roman"/>
        </w:rPr>
        <w:t xml:space="preserve"> implementace</w:t>
      </w:r>
      <w:r w:rsidRPr="00B56FC2">
        <w:rPr>
          <w:rFonts w:ascii="Times New Roman" w:hAnsi="Times New Roman"/>
        </w:rPr>
        <w:t xml:space="preserve"> v případě prodlení </w:t>
      </w:r>
      <w:r w:rsidR="00047054" w:rsidRPr="00B56FC2">
        <w:rPr>
          <w:rFonts w:ascii="Times New Roman" w:hAnsi="Times New Roman"/>
        </w:rPr>
        <w:t>o</w:t>
      </w:r>
      <w:r w:rsidRPr="00B56FC2">
        <w:rPr>
          <w:rFonts w:ascii="Times New Roman" w:hAnsi="Times New Roman"/>
        </w:rPr>
        <w:t xml:space="preserve">bjednatele s poskytnutím sjednané součinnosti, k níž je </w:t>
      </w:r>
      <w:r w:rsidR="00047054" w:rsidRPr="00B56FC2">
        <w:rPr>
          <w:rFonts w:ascii="Times New Roman" w:hAnsi="Times New Roman"/>
        </w:rPr>
        <w:t>o</w:t>
      </w:r>
      <w:r w:rsidRPr="00B56FC2">
        <w:rPr>
          <w:rFonts w:ascii="Times New Roman" w:hAnsi="Times New Roman"/>
        </w:rPr>
        <w:t xml:space="preserve">bjednatel povinen dle </w:t>
      </w:r>
      <w:r w:rsidR="00047054" w:rsidRPr="00B56FC2">
        <w:rPr>
          <w:rFonts w:ascii="Times New Roman" w:hAnsi="Times New Roman"/>
        </w:rPr>
        <w:t>této s</w:t>
      </w:r>
      <w:r w:rsidRPr="00B56FC2">
        <w:rPr>
          <w:rFonts w:ascii="Times New Roman" w:hAnsi="Times New Roman"/>
        </w:rPr>
        <w:t>mlouvy.</w:t>
      </w:r>
    </w:p>
    <w:p w14:paraId="72A2E7C8" w14:textId="77777777" w:rsidR="001861BB" w:rsidRDefault="001861BB" w:rsidP="00AF490E">
      <w:pPr>
        <w:pStyle w:val="Odstavecseseznamem"/>
        <w:numPr>
          <w:ilvl w:val="0"/>
          <w:numId w:val="9"/>
        </w:numPr>
        <w:spacing w:after="60"/>
        <w:ind w:left="357" w:hanging="357"/>
        <w:contextualSpacing w:val="0"/>
        <w:rPr>
          <w:rFonts w:ascii="Times New Roman" w:hAnsi="Times New Roman"/>
        </w:rPr>
      </w:pPr>
      <w:r w:rsidRPr="00B56FC2">
        <w:rPr>
          <w:rFonts w:ascii="Times New Roman" w:hAnsi="Times New Roman"/>
        </w:rPr>
        <w:t>Smluvní pokuta je splatná do čtrnácti (14) dnů ode dne doručení písemné výzvy oprávněné smluvní strany k jejímu uhrazení povinnou smluvní stranou. Na splatnost smluvní pokuty se přiměřeně použije ustanovení o platebních podmínkách (článek 4. této smlouvy).</w:t>
      </w:r>
    </w:p>
    <w:p w14:paraId="6EA2DC97" w14:textId="77777777" w:rsidR="00CB1806" w:rsidRDefault="00CB1806" w:rsidP="00C829FC">
      <w:pPr>
        <w:pStyle w:val="Odstavecseseznamem"/>
        <w:numPr>
          <w:ilvl w:val="0"/>
          <w:numId w:val="9"/>
        </w:numPr>
        <w:spacing w:after="60"/>
        <w:ind w:left="357" w:hanging="357"/>
        <w:contextualSpacing w:val="0"/>
        <w:rPr>
          <w:rFonts w:ascii="Times New Roman" w:hAnsi="Times New Roman"/>
        </w:rPr>
      </w:pPr>
      <w:r w:rsidRPr="00CB1806">
        <w:rPr>
          <w:rFonts w:ascii="Times New Roman" w:hAnsi="Times New Roman"/>
        </w:rPr>
        <w:t xml:space="preserve">Objednatel je oprávněn jednostranně započíst své nároky na zaplacení smluvních pokut dle této smlouvy vůči nárokům </w:t>
      </w:r>
      <w:r>
        <w:rPr>
          <w:rFonts w:ascii="Times New Roman" w:hAnsi="Times New Roman"/>
        </w:rPr>
        <w:t>poskytovatele</w:t>
      </w:r>
      <w:r w:rsidRPr="00CB1806">
        <w:rPr>
          <w:rFonts w:ascii="Times New Roman" w:hAnsi="Times New Roman"/>
        </w:rPr>
        <w:t xml:space="preserve"> na úhradu ceny. </w:t>
      </w:r>
    </w:p>
    <w:p w14:paraId="7A6E8107" w14:textId="673654DC" w:rsidR="001861BB" w:rsidRPr="00051024" w:rsidRDefault="00C829FC" w:rsidP="000B4472">
      <w:pPr>
        <w:pStyle w:val="Odstavecseseznamem"/>
        <w:numPr>
          <w:ilvl w:val="0"/>
          <w:numId w:val="9"/>
        </w:numPr>
        <w:spacing w:after="60"/>
        <w:ind w:hanging="357"/>
        <w:contextualSpacing w:val="0"/>
        <w:rPr>
          <w:rFonts w:ascii="Times New Roman" w:hAnsi="Times New Roman"/>
        </w:rPr>
      </w:pPr>
      <w:r w:rsidRPr="00051024">
        <w:rPr>
          <w:rFonts w:ascii="Times New Roman" w:hAnsi="Times New Roman"/>
        </w:rPr>
        <w:t xml:space="preserve">Uplatněním smluvních pokut není dotčeno právo na náhradu újmy v plné výši </w:t>
      </w:r>
      <w:r w:rsidR="00051024">
        <w:rPr>
          <w:rFonts w:ascii="Times New Roman" w:hAnsi="Times New Roman"/>
        </w:rPr>
        <w:t xml:space="preserve">ve smyslu Zákona č. 89/2012 Sb.  </w:t>
      </w:r>
    </w:p>
    <w:p w14:paraId="7C58DEF4" w14:textId="77777777" w:rsidR="001861BB" w:rsidRPr="00B56FC2" w:rsidRDefault="001861BB" w:rsidP="001861BB">
      <w:pPr>
        <w:rPr>
          <w:rFonts w:ascii="Times New Roman" w:hAnsi="Times New Roman"/>
        </w:rPr>
      </w:pPr>
    </w:p>
    <w:p w14:paraId="786E28C1" w14:textId="77777777" w:rsidR="001861BB" w:rsidRPr="00B56FC2" w:rsidRDefault="001861BB" w:rsidP="001861BB">
      <w:pPr>
        <w:jc w:val="center"/>
        <w:rPr>
          <w:rFonts w:ascii="Times New Roman" w:hAnsi="Times New Roman"/>
          <w:b/>
          <w:sz w:val="22"/>
        </w:rPr>
      </w:pPr>
      <w:r w:rsidRPr="00B56FC2">
        <w:rPr>
          <w:rFonts w:ascii="Times New Roman" w:hAnsi="Times New Roman"/>
          <w:b/>
          <w:sz w:val="22"/>
        </w:rPr>
        <w:t>Článek 10</w:t>
      </w:r>
    </w:p>
    <w:p w14:paraId="351E6688" w14:textId="77777777" w:rsidR="001861BB" w:rsidRDefault="00763933" w:rsidP="001861BB">
      <w:pPr>
        <w:jc w:val="center"/>
        <w:rPr>
          <w:rFonts w:ascii="Times New Roman" w:hAnsi="Times New Roman"/>
          <w:b/>
        </w:rPr>
      </w:pPr>
      <w:r w:rsidRPr="00B56FC2">
        <w:rPr>
          <w:rFonts w:ascii="Times New Roman" w:hAnsi="Times New Roman"/>
          <w:b/>
        </w:rPr>
        <w:t>Mlčenlivost smluvních stran</w:t>
      </w:r>
      <w:r w:rsidR="00B46A05">
        <w:rPr>
          <w:rFonts w:ascii="Times New Roman" w:hAnsi="Times New Roman"/>
          <w:b/>
        </w:rPr>
        <w:t xml:space="preserve">, </w:t>
      </w:r>
      <w:r w:rsidRPr="00B56FC2">
        <w:rPr>
          <w:rFonts w:ascii="Times New Roman" w:hAnsi="Times New Roman"/>
          <w:b/>
        </w:rPr>
        <w:t>o</w:t>
      </w:r>
      <w:r w:rsidR="001861BB" w:rsidRPr="00B56FC2">
        <w:rPr>
          <w:rFonts w:ascii="Times New Roman" w:hAnsi="Times New Roman"/>
          <w:b/>
        </w:rPr>
        <w:t>chrana informací</w:t>
      </w:r>
      <w:r w:rsidR="00B46A05">
        <w:rPr>
          <w:rFonts w:ascii="Times New Roman" w:hAnsi="Times New Roman"/>
          <w:b/>
        </w:rPr>
        <w:t xml:space="preserve"> a ochrana osobních údajů</w:t>
      </w:r>
    </w:p>
    <w:p w14:paraId="6A5030F7" w14:textId="77777777" w:rsidR="00627B1C" w:rsidRPr="00B56FC2" w:rsidRDefault="00627B1C" w:rsidP="001861BB">
      <w:pPr>
        <w:jc w:val="center"/>
        <w:rPr>
          <w:rFonts w:ascii="Times New Roman" w:hAnsi="Times New Roman"/>
          <w:b/>
        </w:rPr>
      </w:pPr>
    </w:p>
    <w:p w14:paraId="21737176" w14:textId="77777777" w:rsidR="00763933" w:rsidRPr="00B56FC2" w:rsidRDefault="001861BB" w:rsidP="00AF490E">
      <w:pPr>
        <w:pStyle w:val="Odstavecseseznamem"/>
        <w:numPr>
          <w:ilvl w:val="0"/>
          <w:numId w:val="10"/>
        </w:numPr>
        <w:spacing w:after="60"/>
        <w:ind w:hanging="357"/>
        <w:contextualSpacing w:val="0"/>
        <w:rPr>
          <w:rFonts w:ascii="Times New Roman" w:hAnsi="Times New Roman"/>
        </w:rPr>
      </w:pPr>
      <w:r w:rsidRPr="00B56FC2">
        <w:rPr>
          <w:rFonts w:ascii="Times New Roman" w:hAnsi="Times New Roman"/>
        </w:rPr>
        <w:t>Smluvní strany jsou si vědomy toho, že v rámci plnění této smlouvy:</w:t>
      </w:r>
    </w:p>
    <w:p w14:paraId="64D48DC3" w14:textId="77777777" w:rsidR="00763933" w:rsidRPr="00B56FC2" w:rsidRDefault="001861BB" w:rsidP="00AF490E">
      <w:pPr>
        <w:pStyle w:val="Odstavecseseznamem"/>
        <w:numPr>
          <w:ilvl w:val="1"/>
          <w:numId w:val="10"/>
        </w:numPr>
        <w:spacing w:after="60"/>
        <w:ind w:hanging="357"/>
        <w:contextualSpacing w:val="0"/>
        <w:rPr>
          <w:rFonts w:ascii="Times New Roman" w:hAnsi="Times New Roman"/>
        </w:rPr>
      </w:pPr>
      <w:r w:rsidRPr="00B56FC2">
        <w:rPr>
          <w:rFonts w:ascii="Times New Roman" w:hAnsi="Times New Roman"/>
        </w:rPr>
        <w:t>mohou si vzájemně úmyslně nebo i opominutím poskytnout informace, které budou považovány za důvěrné,</w:t>
      </w:r>
    </w:p>
    <w:p w14:paraId="494F6022" w14:textId="77777777" w:rsidR="001861BB" w:rsidRPr="00B56FC2" w:rsidRDefault="001861BB" w:rsidP="00AF490E">
      <w:pPr>
        <w:pStyle w:val="Odstavecseseznamem"/>
        <w:numPr>
          <w:ilvl w:val="1"/>
          <w:numId w:val="10"/>
        </w:numPr>
        <w:spacing w:after="60"/>
        <w:ind w:hanging="357"/>
        <w:contextualSpacing w:val="0"/>
        <w:rPr>
          <w:rFonts w:ascii="Times New Roman" w:hAnsi="Times New Roman"/>
        </w:rPr>
      </w:pPr>
      <w:r w:rsidRPr="00B56FC2">
        <w:rPr>
          <w:rFonts w:ascii="Times New Roman" w:hAnsi="Times New Roman"/>
        </w:rPr>
        <w:t>mohou jejich zaměstnanci získat vědomou činností druhé strany nebo i jejím opominutím přístup k důvěrným informacím druhé strany.</w:t>
      </w:r>
    </w:p>
    <w:p w14:paraId="0527E095" w14:textId="77777777" w:rsidR="00763933" w:rsidRPr="00B56FC2" w:rsidRDefault="00763933" w:rsidP="00AF490E">
      <w:pPr>
        <w:pStyle w:val="Odstavecseseznamem"/>
        <w:numPr>
          <w:ilvl w:val="0"/>
          <w:numId w:val="10"/>
        </w:numPr>
        <w:spacing w:after="60"/>
        <w:ind w:hanging="357"/>
        <w:contextualSpacing w:val="0"/>
        <w:rPr>
          <w:rFonts w:ascii="Times New Roman" w:hAnsi="Times New Roman"/>
        </w:rPr>
      </w:pPr>
      <w:r w:rsidRPr="00B56FC2">
        <w:rPr>
          <w:rFonts w:ascii="Times New Roman" w:hAnsi="Times New Roman"/>
        </w:rPr>
        <w:t xml:space="preserve">Smluvní strany považují obsah smlouvy, stejně jako všechny informace získané v souvislosti s uzavřením </w:t>
      </w:r>
      <w:r w:rsidR="001E0167">
        <w:rPr>
          <w:rFonts w:ascii="Times New Roman" w:hAnsi="Times New Roman"/>
        </w:rPr>
        <w:t>s</w:t>
      </w:r>
      <w:r w:rsidRPr="00B56FC2">
        <w:rPr>
          <w:rFonts w:ascii="Times New Roman" w:hAnsi="Times New Roman"/>
        </w:rPr>
        <w:t xml:space="preserve">mlouvy a v souvislosti s jejím plněním za důvěrné </w:t>
      </w:r>
      <w:r w:rsidR="001E0167" w:rsidRPr="001E0167">
        <w:rPr>
          <w:rFonts w:ascii="Times New Roman" w:hAnsi="Times New Roman"/>
        </w:rPr>
        <w:t xml:space="preserve">(dále jen „Důvěrné informace“) </w:t>
      </w:r>
      <w:r w:rsidRPr="00B56FC2">
        <w:rPr>
          <w:rFonts w:ascii="Times New Roman" w:hAnsi="Times New Roman"/>
        </w:rPr>
        <w:t>a zavazují se zajistit a zachovávat o nich mlčenlivost a učinit vše nezbytné pro jejich ochranu a zamezení jejich zneužití.</w:t>
      </w:r>
    </w:p>
    <w:p w14:paraId="65DF5AA4" w14:textId="77777777" w:rsidR="00763933" w:rsidRDefault="00763933" w:rsidP="00AF490E">
      <w:pPr>
        <w:pStyle w:val="Odstavecseseznamem"/>
        <w:numPr>
          <w:ilvl w:val="0"/>
          <w:numId w:val="10"/>
        </w:numPr>
        <w:spacing w:after="60"/>
        <w:ind w:hanging="357"/>
        <w:contextualSpacing w:val="0"/>
        <w:rPr>
          <w:rFonts w:ascii="Times New Roman" w:hAnsi="Times New Roman"/>
        </w:rPr>
      </w:pPr>
      <w:r w:rsidRPr="00B56FC2">
        <w:rPr>
          <w:rFonts w:ascii="Times New Roman" w:hAnsi="Times New Roman"/>
        </w:rPr>
        <w:t xml:space="preserve">Každá smluvní strana se zavazuje zdržet se zpřístupnění Důvěrných informací bez předchozího písemného souhlasu druhé smluvní strany třetím osobám, s výjimkou jejich zpřístupnění v nezbytném rozsahu svým zaměstnancům, subdodavatelům, odborným poradcům či úředníkům provádějícím kontrolu v souladu s příslušným právním předpisem, kteří budou zavázáni zachovávat mlčenlivost alespoň v rozsahu stanoveném touto </w:t>
      </w:r>
      <w:r w:rsidR="00765795" w:rsidRPr="00B56FC2">
        <w:rPr>
          <w:rFonts w:ascii="Times New Roman" w:hAnsi="Times New Roman"/>
        </w:rPr>
        <w:t>s</w:t>
      </w:r>
      <w:r w:rsidRPr="00B56FC2">
        <w:rPr>
          <w:rFonts w:ascii="Times New Roman" w:hAnsi="Times New Roman"/>
        </w:rPr>
        <w:t xml:space="preserve">mlouvou. Kterákoli smluvní strana je bez jakéhokoliv omezení odpovědná za jakékoliv porušení </w:t>
      </w:r>
      <w:r w:rsidRPr="00B56FC2">
        <w:rPr>
          <w:rFonts w:ascii="Times New Roman" w:hAnsi="Times New Roman"/>
        </w:rPr>
        <w:lastRenderedPageBreak/>
        <w:t>povinnosti zachovávat mlčenlivost o Důvěrných informacích svými zaměstnanci, subdodavateli, poradci nebo jakoukoliv jinou osobou, které smluvní strana Důvěrné informace poskytne.</w:t>
      </w:r>
    </w:p>
    <w:p w14:paraId="44A52D5B" w14:textId="77777777" w:rsidR="00765795" w:rsidRPr="00B56FC2" w:rsidRDefault="00765795" w:rsidP="00AF490E">
      <w:pPr>
        <w:pStyle w:val="Odstavecseseznamem"/>
        <w:numPr>
          <w:ilvl w:val="0"/>
          <w:numId w:val="10"/>
        </w:numPr>
        <w:spacing w:after="60"/>
        <w:ind w:hanging="357"/>
        <w:contextualSpacing w:val="0"/>
        <w:rPr>
          <w:rFonts w:ascii="Times New Roman" w:hAnsi="Times New Roman"/>
        </w:rPr>
      </w:pPr>
      <w:r w:rsidRPr="00B56FC2">
        <w:rPr>
          <w:rFonts w:ascii="Times New Roman" w:hAnsi="Times New Roman"/>
        </w:rPr>
        <w:t xml:space="preserve">Pokud jsou důvěrné informace poskytovány </w:t>
      </w:r>
      <w:r w:rsidR="001E0167">
        <w:rPr>
          <w:rFonts w:ascii="Times New Roman" w:hAnsi="Times New Roman"/>
        </w:rPr>
        <w:t xml:space="preserve">písemně </w:t>
      </w:r>
      <w:r w:rsidRPr="00B56FC2">
        <w:rPr>
          <w:rFonts w:ascii="Times New Roman" w:hAnsi="Times New Roman"/>
        </w:rPr>
        <w:t>v</w:t>
      </w:r>
      <w:r w:rsidR="001E0167">
        <w:rPr>
          <w:rFonts w:ascii="Times New Roman" w:hAnsi="Times New Roman"/>
        </w:rPr>
        <w:t> listinné nebo elektronické</w:t>
      </w:r>
      <w:r w:rsidR="00B92064">
        <w:rPr>
          <w:rFonts w:ascii="Times New Roman" w:hAnsi="Times New Roman"/>
        </w:rPr>
        <w:t xml:space="preserve"> </w:t>
      </w:r>
      <w:r w:rsidRPr="00B56FC2">
        <w:rPr>
          <w:rFonts w:ascii="Times New Roman" w:hAnsi="Times New Roman"/>
        </w:rPr>
        <w:t>podobě, je předávající strana povinna upozornit přijímající stranu na důvěrnost takového materiálu jejím vyznačením alespoň na titulní stránce</w:t>
      </w:r>
      <w:r w:rsidR="001E0167">
        <w:rPr>
          <w:rFonts w:ascii="Times New Roman" w:hAnsi="Times New Roman"/>
        </w:rPr>
        <w:t xml:space="preserve"> či jinak v</w:t>
      </w:r>
      <w:r w:rsidR="00B92064">
        <w:rPr>
          <w:rFonts w:ascii="Times New Roman" w:hAnsi="Times New Roman"/>
        </w:rPr>
        <w:t> </w:t>
      </w:r>
      <w:r w:rsidR="001E0167">
        <w:rPr>
          <w:rFonts w:ascii="Times New Roman" w:hAnsi="Times New Roman"/>
        </w:rPr>
        <w:t>úvodu</w:t>
      </w:r>
      <w:r w:rsidRPr="00B56FC2">
        <w:rPr>
          <w:rFonts w:ascii="Times New Roman" w:hAnsi="Times New Roman"/>
        </w:rPr>
        <w:t>.</w:t>
      </w:r>
    </w:p>
    <w:p w14:paraId="0FC9C57E" w14:textId="77777777" w:rsidR="00765795" w:rsidRPr="00B56FC2" w:rsidRDefault="00763933" w:rsidP="00AF490E">
      <w:pPr>
        <w:pStyle w:val="Odstavecseseznamem"/>
        <w:numPr>
          <w:ilvl w:val="0"/>
          <w:numId w:val="10"/>
        </w:numPr>
        <w:spacing w:after="60"/>
        <w:ind w:hanging="357"/>
        <w:contextualSpacing w:val="0"/>
        <w:rPr>
          <w:rFonts w:ascii="Times New Roman" w:hAnsi="Times New Roman"/>
        </w:rPr>
      </w:pPr>
      <w:r w:rsidRPr="00B56FC2">
        <w:rPr>
          <w:rFonts w:ascii="Times New Roman" w:hAnsi="Times New Roman"/>
        </w:rPr>
        <w:t xml:space="preserve">Ustanovení tohoto článku smlouvy se nevztahuje na informace, které jsou nebo se stanou všeobecně a veřejně přístupnými </w:t>
      </w:r>
      <w:r w:rsidR="00765795" w:rsidRPr="00B56FC2">
        <w:rPr>
          <w:rFonts w:ascii="Times New Roman" w:hAnsi="Times New Roman"/>
        </w:rPr>
        <w:t>jinak</w:t>
      </w:r>
      <w:r w:rsidRPr="00B56FC2">
        <w:rPr>
          <w:rFonts w:ascii="Times New Roman" w:hAnsi="Times New Roman"/>
        </w:rPr>
        <w:t xml:space="preserve"> než porušením povinnosti dle tohoto článku smlouvy,</w:t>
      </w:r>
      <w:r w:rsidR="001E0167">
        <w:rPr>
          <w:rFonts w:ascii="Times New Roman" w:hAnsi="Times New Roman"/>
        </w:rPr>
        <w:t xml:space="preserve"> dále</w:t>
      </w:r>
      <w:r w:rsidRPr="00B56FC2">
        <w:rPr>
          <w:rFonts w:ascii="Times New Roman" w:hAnsi="Times New Roman"/>
        </w:rPr>
        <w:t xml:space="preserve"> na povinnost zpřístupnit Důvěrné informace vyplývající z</w:t>
      </w:r>
      <w:r w:rsidR="00B92064">
        <w:rPr>
          <w:rFonts w:ascii="Times New Roman" w:hAnsi="Times New Roman"/>
        </w:rPr>
        <w:t> </w:t>
      </w:r>
      <w:r w:rsidRPr="00B56FC2">
        <w:rPr>
          <w:rFonts w:ascii="Times New Roman" w:hAnsi="Times New Roman"/>
        </w:rPr>
        <w:t>právního předpisu či rozhodnutí orgánu veřejné moci na základě právního předpisu, na právo zpřístupnit Důvěrné informace založené touto smlouvou.</w:t>
      </w:r>
    </w:p>
    <w:p w14:paraId="4AAA268C" w14:textId="77777777" w:rsidR="001861BB" w:rsidRDefault="000431FF" w:rsidP="00AF490E">
      <w:pPr>
        <w:pStyle w:val="Odstavecseseznamem"/>
        <w:numPr>
          <w:ilvl w:val="0"/>
          <w:numId w:val="10"/>
        </w:numPr>
        <w:spacing w:after="60"/>
        <w:ind w:hanging="357"/>
        <w:contextualSpacing w:val="0"/>
        <w:rPr>
          <w:rFonts w:ascii="Times New Roman" w:hAnsi="Times New Roman"/>
        </w:rPr>
      </w:pPr>
      <w:r w:rsidRPr="000431FF">
        <w:rPr>
          <w:rFonts w:ascii="Times New Roman" w:hAnsi="Times New Roman"/>
        </w:rPr>
        <w:t>Povinnost smluvních stran zachovávat důvěrnost informací a mlčenlivost v rozsahu uvedeném v této Smlouvě trvá i po zániku smlouvy</w:t>
      </w:r>
      <w:r w:rsidR="001861BB" w:rsidRPr="00B56FC2">
        <w:rPr>
          <w:rFonts w:ascii="Times New Roman" w:hAnsi="Times New Roman"/>
        </w:rPr>
        <w:t>.</w:t>
      </w:r>
    </w:p>
    <w:p w14:paraId="7C95B667" w14:textId="77777777" w:rsidR="000431FF" w:rsidRDefault="000431FF" w:rsidP="00AF490E">
      <w:pPr>
        <w:pStyle w:val="Odstavecseseznamem"/>
        <w:numPr>
          <w:ilvl w:val="0"/>
          <w:numId w:val="10"/>
        </w:numPr>
        <w:spacing w:after="60"/>
        <w:ind w:hanging="357"/>
        <w:contextualSpacing w:val="0"/>
        <w:rPr>
          <w:rFonts w:ascii="Times New Roman" w:hAnsi="Times New Roman"/>
        </w:rPr>
      </w:pPr>
      <w:r w:rsidRPr="000431FF">
        <w:rPr>
          <w:rFonts w:ascii="Times New Roman" w:hAnsi="Times New Roman"/>
        </w:rPr>
        <w:t>Ustanovení tohoto článku smlouvy se nevztahuje na informace, které jsou nebo se stanou všeobecně a veřejně přístupnými jinak než porušením povinností dle tohoto článku Smlouvy, či na informace, které je smluvní strana povinna sdělit třetí osobě či zpřístupnit podle právního předpisu, případně dle požadavku orgánu veřejné moci na základě zákona</w:t>
      </w:r>
      <w:r>
        <w:rPr>
          <w:rFonts w:ascii="Times New Roman" w:hAnsi="Times New Roman"/>
        </w:rPr>
        <w:t>.</w:t>
      </w:r>
    </w:p>
    <w:p w14:paraId="16837CB0" w14:textId="77777777" w:rsidR="00B46A05" w:rsidRPr="002647E6" w:rsidRDefault="00B46A05" w:rsidP="00B46A05">
      <w:pPr>
        <w:pStyle w:val="Odstavecseseznamem"/>
        <w:numPr>
          <w:ilvl w:val="0"/>
          <w:numId w:val="10"/>
        </w:numPr>
        <w:spacing w:after="60"/>
        <w:contextualSpacing w:val="0"/>
        <w:rPr>
          <w:rFonts w:ascii="Times New Roman" w:hAnsi="Times New Roman"/>
        </w:rPr>
      </w:pPr>
      <w:r w:rsidRPr="002647E6">
        <w:rPr>
          <w:rFonts w:ascii="Times New Roman" w:hAnsi="Times New Roman"/>
        </w:rPr>
        <w:t>Poskytovatel se</w:t>
      </w:r>
      <w:r>
        <w:rPr>
          <w:rFonts w:ascii="Times New Roman" w:hAnsi="Times New Roman"/>
        </w:rPr>
        <w:t xml:space="preserve"> dále</w:t>
      </w:r>
      <w:r w:rsidRPr="002647E6">
        <w:rPr>
          <w:rFonts w:ascii="Times New Roman" w:hAnsi="Times New Roman"/>
        </w:rPr>
        <w:t xml:space="preserve"> zavazuje k zachování absolutní mlčenlivosti o následujících skutečnostech:</w:t>
      </w:r>
    </w:p>
    <w:p w14:paraId="4D533BBC" w14:textId="77777777" w:rsidR="00B46A05" w:rsidRPr="002647E6" w:rsidRDefault="00B46A05" w:rsidP="00B46A05">
      <w:pPr>
        <w:pStyle w:val="Odstavecseseznamem"/>
        <w:numPr>
          <w:ilvl w:val="1"/>
          <w:numId w:val="10"/>
        </w:numPr>
        <w:spacing w:after="60"/>
        <w:contextualSpacing w:val="0"/>
        <w:rPr>
          <w:rFonts w:ascii="Times New Roman" w:hAnsi="Times New Roman"/>
        </w:rPr>
      </w:pPr>
      <w:r w:rsidRPr="002647E6">
        <w:rPr>
          <w:rFonts w:ascii="Times New Roman" w:hAnsi="Times New Roman"/>
        </w:rPr>
        <w:t>o skutečnostech, na které se vztahuje mlčenlivost zdravotnických pracovníků dle zákona č. 372/2011 Sb., o zdravotních službách a podmínkách jejich poskytování (zákon o zdravotních službách), ve znění pozdějších předpisů;</w:t>
      </w:r>
    </w:p>
    <w:p w14:paraId="0D27864C" w14:textId="77777777" w:rsidR="00B46A05" w:rsidRDefault="00B46A05" w:rsidP="00B46A05">
      <w:pPr>
        <w:pStyle w:val="Odstavecseseznamem"/>
        <w:numPr>
          <w:ilvl w:val="1"/>
          <w:numId w:val="10"/>
        </w:numPr>
        <w:spacing w:after="60"/>
        <w:contextualSpacing w:val="0"/>
        <w:rPr>
          <w:rFonts w:ascii="Times New Roman" w:hAnsi="Times New Roman"/>
        </w:rPr>
      </w:pPr>
      <w:r w:rsidRPr="002647E6">
        <w:rPr>
          <w:rFonts w:ascii="Times New Roman" w:hAnsi="Times New Roman"/>
        </w:rPr>
        <w:t>o osobních údajích včetně jejich zvláštních kategorií, které zpracovává objednatel a se kterými poskytovatel přijde do styku při plnění této Smlouvy, zejména při zpracování dat, osobních údajích včetně jejich zvláštních kategoriích , jakož i o bezpečnostních opatřeních objednatele ve vztahu k těmto osobním údajům včetně jejich zvláštních kategorií, jejichž zveřejnění by ohrozilo zabezpečení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w:t>
      </w:r>
      <w:r w:rsidRPr="002647E6" w:rsidDel="00F04479">
        <w:rPr>
          <w:rFonts w:ascii="Times New Roman" w:hAnsi="Times New Roman"/>
        </w:rPr>
        <w:t xml:space="preserve"> </w:t>
      </w:r>
      <w:r w:rsidRPr="002647E6">
        <w:rPr>
          <w:rFonts w:ascii="Times New Roman" w:hAnsi="Times New Roman"/>
        </w:rPr>
        <w:t>a zákona č. 110/2019 Sb., o zpracování osobních údajů, ve znění pozdějších předpisů</w:t>
      </w:r>
      <w:r>
        <w:rPr>
          <w:rFonts w:ascii="Times New Roman" w:hAnsi="Times New Roman"/>
        </w:rPr>
        <w:t>.</w:t>
      </w:r>
    </w:p>
    <w:p w14:paraId="4057D3C5" w14:textId="77777777" w:rsidR="00392DB9" w:rsidRDefault="00392DB9" w:rsidP="00B46A05">
      <w:pPr>
        <w:pStyle w:val="Odstavecseseznamem"/>
        <w:numPr>
          <w:ilvl w:val="1"/>
          <w:numId w:val="10"/>
        </w:numPr>
        <w:spacing w:after="60"/>
        <w:contextualSpacing w:val="0"/>
        <w:rPr>
          <w:rFonts w:ascii="Times New Roman" w:hAnsi="Times New Roman"/>
        </w:rPr>
      </w:pPr>
      <w:r>
        <w:rPr>
          <w:rFonts w:ascii="Times New Roman" w:hAnsi="Times New Roman"/>
        </w:rPr>
        <w:t xml:space="preserve">O veškerých technických opatřeních a zabezpečení, které Objednatel používá ve </w:t>
      </w:r>
      <w:proofErr w:type="spellStart"/>
      <w:r>
        <w:rPr>
          <w:rFonts w:ascii="Times New Roman" w:hAnsi="Times New Roman"/>
        </w:rPr>
        <w:t>symslu</w:t>
      </w:r>
      <w:proofErr w:type="spellEnd"/>
      <w:r>
        <w:rPr>
          <w:rFonts w:ascii="Times New Roman" w:hAnsi="Times New Roman"/>
        </w:rPr>
        <w:t xml:space="preserve"> legislativy související s kybernetickou bezpečností. </w:t>
      </w:r>
    </w:p>
    <w:p w14:paraId="04641552" w14:textId="77777777" w:rsidR="00B46A05" w:rsidRDefault="00B46A05" w:rsidP="00B46A05">
      <w:pPr>
        <w:pStyle w:val="Odstavecseseznamem"/>
        <w:numPr>
          <w:ilvl w:val="0"/>
          <w:numId w:val="10"/>
        </w:numPr>
        <w:spacing w:after="60"/>
        <w:contextualSpacing w:val="0"/>
        <w:rPr>
          <w:rFonts w:ascii="Times New Roman" w:hAnsi="Times New Roman"/>
        </w:rPr>
      </w:pPr>
      <w:r w:rsidRPr="00B46A05">
        <w:rPr>
          <w:rFonts w:ascii="Times New Roman" w:hAnsi="Times New Roman"/>
        </w:rPr>
        <w:t>Poskytovatel se zavazuje, že přijme veškerá mu známá bezpečnostní opatření k zajištění ochrany osobních údajů pacientů a klientů objednatele před jejich zneužitím nebo únikem těchto dat prostřednictvím zaměstnanců a jiných pracovníků poskytovatele. Poskytovatel prohlašuje, že jeho zaměstnanci a jiní pracovníci či jeho smluvní partneři, kteří při výkonu své práce přicházejí do styku s osobními údaji (včetně jejich zvláštních kategorií) třetích osob, byli náležitě poučeni o povoleném způsobu nakládání s takovými údaji a byli seznámeni s následky jednání, které je v rozporu s právními předpisy</w:t>
      </w:r>
      <w:r>
        <w:rPr>
          <w:rFonts w:ascii="Times New Roman" w:hAnsi="Times New Roman"/>
        </w:rPr>
        <w:t>.</w:t>
      </w:r>
    </w:p>
    <w:p w14:paraId="0E929BB8" w14:textId="77777777" w:rsidR="008C689F" w:rsidRPr="002A5D41" w:rsidRDefault="008C689F" w:rsidP="002A5D41">
      <w:pPr>
        <w:pStyle w:val="Odstavecseseznamem"/>
        <w:numPr>
          <w:ilvl w:val="0"/>
          <w:numId w:val="10"/>
        </w:numPr>
        <w:spacing w:after="60"/>
        <w:rPr>
          <w:rFonts w:ascii="Times New Roman" w:hAnsi="Times New Roman"/>
        </w:rPr>
      </w:pPr>
      <w:r>
        <w:rPr>
          <w:rFonts w:ascii="Times New Roman" w:hAnsi="Times New Roman"/>
        </w:rPr>
        <w:t>Ochrana osobních údajů podle GDPR je řešena v příloze č.9 této smlouvy.</w:t>
      </w:r>
    </w:p>
    <w:p w14:paraId="296CACC6" w14:textId="77777777" w:rsidR="001861BB" w:rsidRPr="00B56FC2" w:rsidRDefault="001861BB" w:rsidP="001861BB">
      <w:pPr>
        <w:rPr>
          <w:rFonts w:ascii="Times New Roman" w:hAnsi="Times New Roman"/>
        </w:rPr>
      </w:pPr>
    </w:p>
    <w:p w14:paraId="492CF3FB" w14:textId="77777777" w:rsidR="001861BB" w:rsidRPr="00B56FC2" w:rsidRDefault="001861BB" w:rsidP="001861BB">
      <w:pPr>
        <w:rPr>
          <w:rFonts w:ascii="Times New Roman" w:hAnsi="Times New Roman"/>
        </w:rPr>
      </w:pPr>
    </w:p>
    <w:p w14:paraId="5C98CC08" w14:textId="77777777" w:rsidR="001861BB" w:rsidRPr="00B56FC2" w:rsidRDefault="001861BB" w:rsidP="001861BB">
      <w:pPr>
        <w:jc w:val="center"/>
        <w:rPr>
          <w:rFonts w:ascii="Times New Roman" w:hAnsi="Times New Roman"/>
          <w:b/>
          <w:sz w:val="22"/>
        </w:rPr>
      </w:pPr>
      <w:r w:rsidRPr="00B56FC2">
        <w:rPr>
          <w:rFonts w:ascii="Times New Roman" w:hAnsi="Times New Roman"/>
          <w:b/>
          <w:sz w:val="22"/>
        </w:rPr>
        <w:t>Článek 11</w:t>
      </w:r>
    </w:p>
    <w:p w14:paraId="6CD845AA" w14:textId="77777777" w:rsidR="001861BB" w:rsidRDefault="001861BB" w:rsidP="001861BB">
      <w:pPr>
        <w:jc w:val="center"/>
        <w:rPr>
          <w:rFonts w:ascii="Times New Roman" w:hAnsi="Times New Roman"/>
          <w:b/>
        </w:rPr>
      </w:pPr>
      <w:r w:rsidRPr="00B56FC2">
        <w:rPr>
          <w:rFonts w:ascii="Times New Roman" w:hAnsi="Times New Roman"/>
          <w:b/>
        </w:rPr>
        <w:t>Platnost a účinnost smlouvy</w:t>
      </w:r>
    </w:p>
    <w:p w14:paraId="3FF58724" w14:textId="77777777" w:rsidR="00627B1C" w:rsidRPr="00B56FC2" w:rsidRDefault="00627B1C" w:rsidP="001861BB">
      <w:pPr>
        <w:jc w:val="center"/>
        <w:rPr>
          <w:rFonts w:ascii="Times New Roman" w:hAnsi="Times New Roman"/>
          <w:b/>
        </w:rPr>
      </w:pPr>
    </w:p>
    <w:p w14:paraId="494E37A2" w14:textId="4F665505" w:rsidR="00765795" w:rsidRPr="00B56FC2" w:rsidRDefault="001861BB" w:rsidP="00AF490E">
      <w:pPr>
        <w:pStyle w:val="Odstavecseseznamem"/>
        <w:numPr>
          <w:ilvl w:val="0"/>
          <w:numId w:val="11"/>
        </w:numPr>
        <w:spacing w:before="60"/>
        <w:ind w:hanging="357"/>
        <w:contextualSpacing w:val="0"/>
        <w:rPr>
          <w:rFonts w:ascii="Times New Roman" w:hAnsi="Times New Roman"/>
        </w:rPr>
      </w:pPr>
      <w:r w:rsidRPr="00B56FC2">
        <w:rPr>
          <w:rFonts w:ascii="Times New Roman" w:hAnsi="Times New Roman"/>
        </w:rPr>
        <w:t>Tato smlouva nabývá platnosti dnem podpisu osobami oprávněnými jednat za každou ze smluvních stran.</w:t>
      </w:r>
      <w:r w:rsidR="0012606D">
        <w:rPr>
          <w:rFonts w:ascii="Times New Roman" w:hAnsi="Times New Roman"/>
        </w:rPr>
        <w:t xml:space="preserve"> Účinnosti nabývá dnem zveřejnění v registru smluv.</w:t>
      </w:r>
    </w:p>
    <w:p w14:paraId="58B92D99" w14:textId="77777777" w:rsidR="00765795" w:rsidRPr="00B56FC2" w:rsidRDefault="001861BB" w:rsidP="00AF490E">
      <w:pPr>
        <w:pStyle w:val="Odstavecseseznamem"/>
        <w:numPr>
          <w:ilvl w:val="0"/>
          <w:numId w:val="11"/>
        </w:numPr>
        <w:spacing w:before="60"/>
        <w:ind w:hanging="357"/>
        <w:contextualSpacing w:val="0"/>
        <w:rPr>
          <w:rFonts w:ascii="Times New Roman" w:hAnsi="Times New Roman"/>
        </w:rPr>
      </w:pPr>
      <w:r w:rsidRPr="00B56FC2">
        <w:rPr>
          <w:rFonts w:ascii="Times New Roman" w:hAnsi="Times New Roman"/>
        </w:rPr>
        <w:t>Tuto smlouvu lze předčasně ukončit:</w:t>
      </w:r>
    </w:p>
    <w:p w14:paraId="53172810" w14:textId="77777777" w:rsidR="00765795" w:rsidRPr="00B56FC2" w:rsidRDefault="001861BB" w:rsidP="00AF490E">
      <w:pPr>
        <w:pStyle w:val="Odstavecseseznamem"/>
        <w:numPr>
          <w:ilvl w:val="1"/>
          <w:numId w:val="11"/>
        </w:numPr>
        <w:spacing w:before="60"/>
        <w:ind w:hanging="357"/>
        <w:contextualSpacing w:val="0"/>
        <w:rPr>
          <w:rFonts w:ascii="Times New Roman" w:hAnsi="Times New Roman"/>
        </w:rPr>
      </w:pPr>
      <w:r w:rsidRPr="00B56FC2">
        <w:rPr>
          <w:rFonts w:ascii="Times New Roman" w:hAnsi="Times New Roman"/>
        </w:rPr>
        <w:t>dohodou smluvních stran, jejíž součástí je i vypořádání vzájemných závazků a pohledávek;</w:t>
      </w:r>
    </w:p>
    <w:p w14:paraId="3A68D3B7" w14:textId="77777777" w:rsidR="00765795" w:rsidRPr="00B56FC2" w:rsidRDefault="001861BB" w:rsidP="00AF490E">
      <w:pPr>
        <w:pStyle w:val="Odstavecseseznamem"/>
        <w:numPr>
          <w:ilvl w:val="1"/>
          <w:numId w:val="11"/>
        </w:numPr>
        <w:spacing w:before="60"/>
        <w:ind w:hanging="357"/>
        <w:contextualSpacing w:val="0"/>
        <w:rPr>
          <w:rFonts w:ascii="Times New Roman" w:hAnsi="Times New Roman"/>
        </w:rPr>
      </w:pPr>
      <w:r w:rsidRPr="00B56FC2">
        <w:rPr>
          <w:rFonts w:ascii="Times New Roman" w:hAnsi="Times New Roman"/>
        </w:rPr>
        <w:t>odstoupením od smlouvy v</w:t>
      </w:r>
      <w:r w:rsidR="00B92064">
        <w:rPr>
          <w:rFonts w:ascii="Times New Roman" w:hAnsi="Times New Roman"/>
        </w:rPr>
        <w:t> </w:t>
      </w:r>
      <w:r w:rsidRPr="00B56FC2">
        <w:rPr>
          <w:rFonts w:ascii="Times New Roman" w:hAnsi="Times New Roman"/>
        </w:rPr>
        <w:t>případech stanovených touto smlouvou nebo zákonem, takové odstoupení je účinné dnem doručení písemného oznámení o odstoupení druhé smluvní straně.</w:t>
      </w:r>
    </w:p>
    <w:p w14:paraId="628EEE84" w14:textId="77777777" w:rsidR="00765795" w:rsidRPr="00B56FC2" w:rsidRDefault="001861BB" w:rsidP="00AF490E">
      <w:pPr>
        <w:pStyle w:val="Odstavecseseznamem"/>
        <w:numPr>
          <w:ilvl w:val="0"/>
          <w:numId w:val="11"/>
        </w:numPr>
        <w:spacing w:before="60"/>
        <w:ind w:hanging="357"/>
        <w:contextualSpacing w:val="0"/>
        <w:rPr>
          <w:rFonts w:ascii="Times New Roman" w:hAnsi="Times New Roman"/>
        </w:rPr>
      </w:pPr>
      <w:r w:rsidRPr="00B56FC2">
        <w:rPr>
          <w:rFonts w:ascii="Times New Roman" w:hAnsi="Times New Roman"/>
        </w:rPr>
        <w:t>Objednatel je oprávněn odstoupit od této smlouvy v</w:t>
      </w:r>
      <w:r w:rsidR="00B92064">
        <w:rPr>
          <w:rFonts w:ascii="Times New Roman" w:hAnsi="Times New Roman"/>
        </w:rPr>
        <w:t> </w:t>
      </w:r>
      <w:r w:rsidRPr="00B56FC2">
        <w:rPr>
          <w:rFonts w:ascii="Times New Roman" w:hAnsi="Times New Roman"/>
        </w:rPr>
        <w:t xml:space="preserve">případě jejího podstatného porušení </w:t>
      </w:r>
      <w:r w:rsidR="00765795" w:rsidRPr="00B56FC2">
        <w:rPr>
          <w:rFonts w:ascii="Times New Roman" w:hAnsi="Times New Roman"/>
        </w:rPr>
        <w:t>poskytovatelem</w:t>
      </w:r>
      <w:r w:rsidRPr="00B56FC2">
        <w:rPr>
          <w:rFonts w:ascii="Times New Roman" w:hAnsi="Times New Roman"/>
        </w:rPr>
        <w:t xml:space="preserve">; za takové porušení se považuje prodlení </w:t>
      </w:r>
      <w:r w:rsidR="00765795" w:rsidRPr="00B56FC2">
        <w:rPr>
          <w:rFonts w:ascii="Times New Roman" w:hAnsi="Times New Roman"/>
        </w:rPr>
        <w:t>poskytovatele</w:t>
      </w:r>
      <w:r w:rsidRPr="00B56FC2">
        <w:rPr>
          <w:rFonts w:ascii="Times New Roman" w:hAnsi="Times New Roman"/>
        </w:rPr>
        <w:t xml:space="preserve"> s</w:t>
      </w:r>
      <w:r w:rsidR="00B92064">
        <w:rPr>
          <w:rFonts w:ascii="Times New Roman" w:hAnsi="Times New Roman"/>
        </w:rPr>
        <w:t> </w:t>
      </w:r>
      <w:r w:rsidRPr="00B56FC2">
        <w:rPr>
          <w:rFonts w:ascii="Times New Roman" w:hAnsi="Times New Roman"/>
        </w:rPr>
        <w:t>plněním závazků podle této smlouvy</w:t>
      </w:r>
      <w:r w:rsidR="00B92064">
        <w:rPr>
          <w:rFonts w:ascii="Times New Roman" w:hAnsi="Times New Roman"/>
        </w:rPr>
        <w:t>, s výjimkou dokončení implementace,</w:t>
      </w:r>
      <w:r w:rsidRPr="00B56FC2">
        <w:rPr>
          <w:rFonts w:ascii="Times New Roman" w:hAnsi="Times New Roman"/>
        </w:rPr>
        <w:t xml:space="preserve"> po dobu delší než </w:t>
      </w:r>
      <w:r w:rsidR="00765795" w:rsidRPr="00B56FC2">
        <w:rPr>
          <w:rFonts w:ascii="Times New Roman" w:hAnsi="Times New Roman"/>
        </w:rPr>
        <w:t>třicet</w:t>
      </w:r>
      <w:r w:rsidRPr="00B56FC2">
        <w:rPr>
          <w:rFonts w:ascii="Times New Roman" w:hAnsi="Times New Roman"/>
        </w:rPr>
        <w:t xml:space="preserve"> (</w:t>
      </w:r>
      <w:r w:rsidR="00765795" w:rsidRPr="00B56FC2">
        <w:rPr>
          <w:rFonts w:ascii="Times New Roman" w:hAnsi="Times New Roman"/>
        </w:rPr>
        <w:t>30</w:t>
      </w:r>
      <w:r w:rsidRPr="00B56FC2">
        <w:rPr>
          <w:rFonts w:ascii="Times New Roman" w:hAnsi="Times New Roman"/>
        </w:rPr>
        <w:t>) dní</w:t>
      </w:r>
      <w:r w:rsidR="00765795" w:rsidRPr="00B56FC2">
        <w:rPr>
          <w:rFonts w:ascii="Times New Roman" w:hAnsi="Times New Roman"/>
        </w:rPr>
        <w:t xml:space="preserve"> a</w:t>
      </w:r>
      <w:r w:rsidRPr="00B56FC2">
        <w:rPr>
          <w:rFonts w:ascii="Times New Roman" w:hAnsi="Times New Roman"/>
        </w:rPr>
        <w:t xml:space="preserve"> pokud </w:t>
      </w:r>
      <w:r w:rsidR="00765795" w:rsidRPr="00B56FC2">
        <w:rPr>
          <w:rFonts w:ascii="Times New Roman" w:hAnsi="Times New Roman"/>
        </w:rPr>
        <w:t>poskytovatel</w:t>
      </w:r>
      <w:r w:rsidRPr="00B56FC2">
        <w:rPr>
          <w:rFonts w:ascii="Times New Roman" w:hAnsi="Times New Roman"/>
        </w:rPr>
        <w:t xml:space="preserve"> nezjedná nápravu do </w:t>
      </w:r>
      <w:r w:rsidR="00765795" w:rsidRPr="00B56FC2">
        <w:rPr>
          <w:rFonts w:ascii="Times New Roman" w:hAnsi="Times New Roman"/>
        </w:rPr>
        <w:t>deseti</w:t>
      </w:r>
      <w:r w:rsidRPr="00B56FC2">
        <w:rPr>
          <w:rFonts w:ascii="Times New Roman" w:hAnsi="Times New Roman"/>
        </w:rPr>
        <w:t xml:space="preserve"> (</w:t>
      </w:r>
      <w:r w:rsidR="00765795" w:rsidRPr="00B56FC2">
        <w:rPr>
          <w:rFonts w:ascii="Times New Roman" w:hAnsi="Times New Roman"/>
        </w:rPr>
        <w:t>10</w:t>
      </w:r>
      <w:r w:rsidRPr="00B56FC2">
        <w:rPr>
          <w:rFonts w:ascii="Times New Roman" w:hAnsi="Times New Roman"/>
        </w:rPr>
        <w:t>) dnů od doručení písemného oznámení objednatele o takovém prodlení.</w:t>
      </w:r>
      <w:r w:rsidR="00B92064">
        <w:rPr>
          <w:rFonts w:ascii="Times New Roman" w:hAnsi="Times New Roman"/>
        </w:rPr>
        <w:t xml:space="preserve"> Za podstatné porušení této smlouvy se rovněž rozumí prodlení implementace dle této smlouvy po dobu delší než 2 měsíce.</w:t>
      </w:r>
    </w:p>
    <w:p w14:paraId="20613265" w14:textId="77777777" w:rsidR="00765795" w:rsidRPr="00B56FC2" w:rsidRDefault="00765795" w:rsidP="00AF490E">
      <w:pPr>
        <w:pStyle w:val="Odstavecseseznamem"/>
        <w:numPr>
          <w:ilvl w:val="0"/>
          <w:numId w:val="11"/>
        </w:numPr>
        <w:spacing w:before="60"/>
        <w:ind w:hanging="357"/>
        <w:contextualSpacing w:val="0"/>
        <w:rPr>
          <w:rFonts w:ascii="Times New Roman" w:hAnsi="Times New Roman"/>
        </w:rPr>
      </w:pPr>
      <w:r w:rsidRPr="00B56FC2">
        <w:rPr>
          <w:rFonts w:ascii="Times New Roman" w:hAnsi="Times New Roman"/>
        </w:rPr>
        <w:t>Poskytovatel</w:t>
      </w:r>
      <w:r w:rsidR="001861BB" w:rsidRPr="00B56FC2">
        <w:rPr>
          <w:rFonts w:ascii="Times New Roman" w:hAnsi="Times New Roman"/>
        </w:rPr>
        <w:t xml:space="preserve"> je oprávněn odstoupit od této smlouvy v případě jejího podstatného porušení; za podstatné porušení objednatelem se považuje pouze jeho prodlení s plněním peněžitých závazků</w:t>
      </w:r>
      <w:r w:rsidR="00650FE9" w:rsidRPr="00650FE9">
        <w:rPr>
          <w:rFonts w:ascii="Times New Roman" w:hAnsi="Times New Roman"/>
        </w:rPr>
        <w:t xml:space="preserve"> po dobu delší než třicet (30) dní</w:t>
      </w:r>
      <w:r w:rsidR="00650FE9">
        <w:rPr>
          <w:rFonts w:ascii="Times New Roman" w:hAnsi="Times New Roman"/>
        </w:rPr>
        <w:t>.</w:t>
      </w:r>
    </w:p>
    <w:p w14:paraId="4BD70A82" w14:textId="77777777" w:rsidR="00765795" w:rsidRPr="00B56FC2" w:rsidRDefault="001861BB" w:rsidP="00AF490E">
      <w:pPr>
        <w:pStyle w:val="Odstavecseseznamem"/>
        <w:numPr>
          <w:ilvl w:val="0"/>
          <w:numId w:val="11"/>
        </w:numPr>
        <w:spacing w:before="60"/>
        <w:ind w:hanging="357"/>
        <w:contextualSpacing w:val="0"/>
        <w:rPr>
          <w:rFonts w:ascii="Times New Roman" w:hAnsi="Times New Roman"/>
        </w:rPr>
      </w:pPr>
      <w:r w:rsidRPr="00B56FC2">
        <w:rPr>
          <w:rFonts w:ascii="Times New Roman" w:hAnsi="Times New Roman"/>
        </w:rPr>
        <w:t xml:space="preserve">Objednatel je oprávněn odstoupit od této smlouvy v případě, že dojde k předčasnému ukončení licenční </w:t>
      </w:r>
      <w:r w:rsidRPr="00B56FC2">
        <w:rPr>
          <w:rFonts w:ascii="Times New Roman" w:hAnsi="Times New Roman"/>
        </w:rPr>
        <w:lastRenderedPageBreak/>
        <w:t>smlouvy uzavřené mezi smluvními stranami.</w:t>
      </w:r>
    </w:p>
    <w:p w14:paraId="13BAF173" w14:textId="77777777" w:rsidR="00765795" w:rsidRPr="00B56FC2" w:rsidRDefault="001861BB" w:rsidP="00AF490E">
      <w:pPr>
        <w:pStyle w:val="Odstavecseseznamem"/>
        <w:numPr>
          <w:ilvl w:val="0"/>
          <w:numId w:val="11"/>
        </w:numPr>
        <w:spacing w:before="60"/>
        <w:ind w:hanging="357"/>
        <w:contextualSpacing w:val="0"/>
        <w:rPr>
          <w:rFonts w:ascii="Times New Roman" w:hAnsi="Times New Roman"/>
        </w:rPr>
      </w:pPr>
      <w:r w:rsidRPr="00B56FC2">
        <w:rPr>
          <w:rFonts w:ascii="Times New Roman" w:hAnsi="Times New Roman"/>
        </w:rPr>
        <w:t xml:space="preserve">Odstoupením od smlouvy nejsou dotčena ustanovení týkající se smluvních pokut, úroků z prodlení, ochrany informací, zajištění pohledávky kterékoliv ze smluvních stran, řešení sporů a ustanovení týkající se těch práv a povinností, z jejichž povahy vyplývá, že mají trvat i po odstoupení (zejména jde o povinnost poskytnout peněžitá plnění za plnění poskytnutá před účinností odstoupení). </w:t>
      </w:r>
    </w:p>
    <w:p w14:paraId="05CD828D" w14:textId="77777777" w:rsidR="001861BB" w:rsidRPr="00B56FC2" w:rsidRDefault="001861BB" w:rsidP="00AF490E">
      <w:pPr>
        <w:pStyle w:val="Odstavecseseznamem"/>
        <w:numPr>
          <w:ilvl w:val="0"/>
          <w:numId w:val="11"/>
        </w:numPr>
        <w:spacing w:before="60"/>
        <w:ind w:hanging="357"/>
        <w:contextualSpacing w:val="0"/>
        <w:rPr>
          <w:rFonts w:ascii="Times New Roman" w:hAnsi="Times New Roman"/>
        </w:rPr>
      </w:pPr>
      <w:r w:rsidRPr="00B56FC2">
        <w:rPr>
          <w:rFonts w:ascii="Times New Roman" w:hAnsi="Times New Roman"/>
        </w:rPr>
        <w:t>Pro vyloučení pochybností</w:t>
      </w:r>
      <w:r w:rsidR="00EE64EA">
        <w:rPr>
          <w:rFonts w:ascii="Times New Roman" w:hAnsi="Times New Roman"/>
        </w:rPr>
        <w:t xml:space="preserve"> smluvní strany prohlašují, že</w:t>
      </w:r>
      <w:r w:rsidRPr="00B56FC2">
        <w:rPr>
          <w:rFonts w:ascii="Times New Roman" w:hAnsi="Times New Roman"/>
        </w:rPr>
        <w:t xml:space="preserve"> odstoupením od této smlouvy není žádným způsobem dotčena platnost a účinnost licenční smlouvy.</w:t>
      </w:r>
    </w:p>
    <w:p w14:paraId="3816106C" w14:textId="77777777" w:rsidR="001861BB" w:rsidRDefault="001861BB" w:rsidP="001861BB">
      <w:pPr>
        <w:rPr>
          <w:rFonts w:ascii="Times New Roman" w:hAnsi="Times New Roman"/>
        </w:rPr>
      </w:pPr>
    </w:p>
    <w:p w14:paraId="4180D7BA" w14:textId="77777777" w:rsidR="00EE64EA" w:rsidRPr="00B56FC2" w:rsidRDefault="00EE64EA" w:rsidP="001861BB">
      <w:pPr>
        <w:rPr>
          <w:rFonts w:ascii="Times New Roman" w:hAnsi="Times New Roman"/>
        </w:rPr>
      </w:pPr>
    </w:p>
    <w:p w14:paraId="06E0C1E8" w14:textId="77777777" w:rsidR="001861BB" w:rsidRPr="00B56FC2" w:rsidRDefault="001861BB" w:rsidP="001861BB">
      <w:pPr>
        <w:jc w:val="center"/>
        <w:rPr>
          <w:rFonts w:ascii="Times New Roman" w:hAnsi="Times New Roman"/>
          <w:b/>
          <w:sz w:val="22"/>
        </w:rPr>
      </w:pPr>
      <w:r w:rsidRPr="00B56FC2">
        <w:rPr>
          <w:rFonts w:ascii="Times New Roman" w:hAnsi="Times New Roman"/>
          <w:b/>
          <w:sz w:val="22"/>
        </w:rPr>
        <w:t>Článek 12</w:t>
      </w:r>
    </w:p>
    <w:p w14:paraId="777B91C2" w14:textId="77777777" w:rsidR="001861BB" w:rsidRDefault="001861BB" w:rsidP="001861BB">
      <w:pPr>
        <w:jc w:val="center"/>
        <w:rPr>
          <w:rFonts w:ascii="Times New Roman" w:hAnsi="Times New Roman"/>
          <w:b/>
        </w:rPr>
      </w:pPr>
      <w:r w:rsidRPr="00B56FC2">
        <w:rPr>
          <w:rFonts w:ascii="Times New Roman" w:hAnsi="Times New Roman"/>
          <w:b/>
        </w:rPr>
        <w:t>Závěrečná ustanovení</w:t>
      </w:r>
    </w:p>
    <w:p w14:paraId="5A93AD52" w14:textId="77777777" w:rsidR="00F6343D" w:rsidRPr="00B56FC2" w:rsidRDefault="00F6343D" w:rsidP="001861BB">
      <w:pPr>
        <w:jc w:val="center"/>
        <w:rPr>
          <w:rFonts w:ascii="Times New Roman" w:hAnsi="Times New Roman"/>
          <w:b/>
        </w:rPr>
      </w:pPr>
    </w:p>
    <w:p w14:paraId="6E6D07B7" w14:textId="77DD48B5" w:rsidR="00F6343D" w:rsidRPr="00EB05AB" w:rsidRDefault="00F6343D" w:rsidP="00F6343D">
      <w:pPr>
        <w:pStyle w:val="Odstavecseseznamem"/>
        <w:numPr>
          <w:ilvl w:val="0"/>
          <w:numId w:val="12"/>
        </w:numPr>
        <w:spacing w:after="60"/>
        <w:ind w:hanging="357"/>
        <w:contextualSpacing w:val="0"/>
        <w:rPr>
          <w:rFonts w:ascii="Times New Roman" w:hAnsi="Times New Roman"/>
        </w:rPr>
      </w:pPr>
      <w:r w:rsidRPr="00C35CD0">
        <w:rPr>
          <w:rFonts w:ascii="Times New Roman" w:hAnsi="Times New Roman"/>
        </w:rPr>
        <w:t xml:space="preserve">Objednatel je osobou povinnou a provozuje informační systém základní služby podle § 3 písm. g) zákona č. 181/2014 Sb. o kybernetické bezpečnosti a o změně souvisejících zákonů (zákon o kybernetické bezpečnosti – dále jen </w:t>
      </w:r>
      <w:proofErr w:type="spellStart"/>
      <w:r w:rsidRPr="00C35CD0">
        <w:rPr>
          <w:rFonts w:ascii="Times New Roman" w:hAnsi="Times New Roman"/>
        </w:rPr>
        <w:t>ZoKB</w:t>
      </w:r>
      <w:proofErr w:type="spellEnd"/>
      <w:r w:rsidRPr="00C35CD0">
        <w:rPr>
          <w:rFonts w:ascii="Times New Roman" w:hAnsi="Times New Roman"/>
        </w:rPr>
        <w:t xml:space="preserve">), dále pak podle vyhlášky č. 82/2018 Sb. o bezpečnostních opatřeních kybernetických bezpečnostních incidentech, reaktivních opatřeních náležitostech podání v oblasti kybernetické bezpečnosti a likvidaci dat (vyhláška o kybernetické bezpečnosti – dále jen </w:t>
      </w:r>
      <w:proofErr w:type="spellStart"/>
      <w:r w:rsidRPr="00C35CD0">
        <w:rPr>
          <w:rFonts w:ascii="Times New Roman" w:hAnsi="Times New Roman"/>
        </w:rPr>
        <w:t>VoKB</w:t>
      </w:r>
      <w:proofErr w:type="spellEnd"/>
      <w:r w:rsidRPr="00C35CD0">
        <w:rPr>
          <w:rFonts w:ascii="Times New Roman" w:hAnsi="Times New Roman"/>
        </w:rPr>
        <w:t>)</w:t>
      </w:r>
      <w:r w:rsidR="00392DB9">
        <w:rPr>
          <w:rFonts w:ascii="Times New Roman" w:hAnsi="Times New Roman"/>
        </w:rPr>
        <w:t xml:space="preserve"> a je smyslu § 3písm. g) </w:t>
      </w:r>
      <w:proofErr w:type="spellStart"/>
      <w:r w:rsidR="00392DB9">
        <w:rPr>
          <w:rFonts w:ascii="Times New Roman" w:hAnsi="Times New Roman"/>
        </w:rPr>
        <w:t>ZoKB</w:t>
      </w:r>
      <w:proofErr w:type="spellEnd"/>
      <w:r w:rsidR="00392DB9">
        <w:rPr>
          <w:rFonts w:ascii="Times New Roman" w:hAnsi="Times New Roman"/>
        </w:rPr>
        <w:t xml:space="preserve"> osobou </w:t>
      </w:r>
      <w:proofErr w:type="spellStart"/>
      <w:r w:rsidR="00392DB9">
        <w:rPr>
          <w:rFonts w:ascii="Times New Roman" w:hAnsi="Times New Roman"/>
        </w:rPr>
        <w:t>povinnou.Veškeré</w:t>
      </w:r>
      <w:proofErr w:type="spellEnd"/>
      <w:r w:rsidR="00392DB9">
        <w:rPr>
          <w:rFonts w:ascii="Times New Roman" w:hAnsi="Times New Roman"/>
        </w:rPr>
        <w:t xml:space="preserve"> d</w:t>
      </w:r>
      <w:r w:rsidRPr="00EB05AB">
        <w:rPr>
          <w:rFonts w:ascii="Times New Roman" w:hAnsi="Times New Roman"/>
        </w:rPr>
        <w:t xml:space="preserve">odávané systémy, služby a zboží musí respektovat bezpečnostní opatření a relevantní požadavky na kybernetickou bezpečnost. </w:t>
      </w:r>
      <w:r>
        <w:rPr>
          <w:rFonts w:ascii="Times New Roman" w:hAnsi="Times New Roman"/>
        </w:rPr>
        <w:t xml:space="preserve">  </w:t>
      </w:r>
      <w:r w:rsidRPr="00EB05AB">
        <w:rPr>
          <w:rFonts w:ascii="Times New Roman" w:hAnsi="Times New Roman"/>
        </w:rPr>
        <w:t>Dodavatel garantuje implementaci veškerých bezpečnostních opatření, která výše uvedená legislativa vyžaduje v rámci jeho celé nabídky a následné dodávky.</w:t>
      </w:r>
    </w:p>
    <w:p w14:paraId="67CDEB05" w14:textId="77777777" w:rsidR="00F6343D" w:rsidRPr="00C35CD0" w:rsidRDefault="00F6343D" w:rsidP="00F6343D">
      <w:pPr>
        <w:pStyle w:val="Odstavecseseznamem"/>
        <w:numPr>
          <w:ilvl w:val="0"/>
          <w:numId w:val="12"/>
        </w:numPr>
        <w:spacing w:after="60"/>
        <w:ind w:hanging="357"/>
        <w:contextualSpacing w:val="0"/>
        <w:rPr>
          <w:rFonts w:ascii="Times New Roman" w:hAnsi="Times New Roman"/>
        </w:rPr>
      </w:pPr>
      <w:r w:rsidRPr="00C35CD0">
        <w:rPr>
          <w:rFonts w:ascii="Times New Roman" w:hAnsi="Times New Roman"/>
        </w:rPr>
        <w:t>Dle § 2 e) zákona č.320/2001 Sb., o finanční kontrole ve veřejné správě je dodavatel osobou povinnou spolupůsobit při výkonu finanční kontroly.</w:t>
      </w:r>
    </w:p>
    <w:p w14:paraId="61BDFC40" w14:textId="77777777" w:rsidR="00F6343D" w:rsidRPr="00C35CD0" w:rsidRDefault="00F6343D" w:rsidP="00F6343D">
      <w:pPr>
        <w:pStyle w:val="Odstavecseseznamem"/>
        <w:numPr>
          <w:ilvl w:val="0"/>
          <w:numId w:val="12"/>
        </w:numPr>
        <w:spacing w:after="60"/>
        <w:ind w:hanging="357"/>
        <w:contextualSpacing w:val="0"/>
        <w:rPr>
          <w:rFonts w:ascii="Times New Roman" w:hAnsi="Times New Roman"/>
        </w:rPr>
      </w:pPr>
      <w:r w:rsidRPr="00C35CD0">
        <w:rPr>
          <w:rFonts w:ascii="Times New Roman" w:hAnsi="Times New Roman"/>
        </w:rPr>
        <w:t xml:space="preserve">Smluvní strany souhlasí s uveřejněním této smlouvy včetně jejích příloh v registru smluv dle zákona č. 340/2015 Sb., o zvláštních podmínkách účinnosti některých smluv, uveřejňování některých smluv a o registru smluv (zákon o registru smluv). Smluvní strany výslovně sjednávají, že uveřejnění této smlouvy v registru smluv zajistí objednatel. </w:t>
      </w:r>
    </w:p>
    <w:p w14:paraId="5083107F" w14:textId="77777777" w:rsidR="00F6343D" w:rsidRPr="00C35CD0" w:rsidRDefault="00F6343D" w:rsidP="00F6343D">
      <w:pPr>
        <w:pStyle w:val="Odstavecseseznamem"/>
        <w:numPr>
          <w:ilvl w:val="0"/>
          <w:numId w:val="12"/>
        </w:numPr>
        <w:spacing w:after="60"/>
        <w:ind w:hanging="357"/>
        <w:contextualSpacing w:val="0"/>
        <w:rPr>
          <w:rFonts w:ascii="Times New Roman" w:hAnsi="Times New Roman"/>
        </w:rPr>
      </w:pPr>
      <w:r w:rsidRPr="00C35CD0">
        <w:rPr>
          <w:rFonts w:ascii="Times New Roman" w:hAnsi="Times New Roman"/>
        </w:rPr>
        <w:t xml:space="preserve">Platnost této smlouvy se sjednává na dobu určitou, a to od nabytí účinnosti zápisem do Registru smluv, až do vypršení servisní podpory dle </w:t>
      </w:r>
      <w:r>
        <w:rPr>
          <w:rFonts w:ascii="Times New Roman" w:hAnsi="Times New Roman"/>
        </w:rPr>
        <w:t>Servisní smlouvy</w:t>
      </w:r>
      <w:r w:rsidRPr="00C35CD0">
        <w:rPr>
          <w:rFonts w:ascii="Times New Roman" w:hAnsi="Times New Roman"/>
        </w:rPr>
        <w:t>, a to v trvání 5 let od předání předmětu plnění</w:t>
      </w:r>
      <w:r>
        <w:rPr>
          <w:rFonts w:ascii="Times New Roman" w:hAnsi="Times New Roman"/>
        </w:rPr>
        <w:t xml:space="preserve"> </w:t>
      </w:r>
      <w:r w:rsidRPr="00C35CD0">
        <w:rPr>
          <w:rFonts w:ascii="Times New Roman" w:hAnsi="Times New Roman"/>
        </w:rPr>
        <w:t>až do posledního dne kalendářního měsíce, v němž došlo k vypršení servisní podpory.</w:t>
      </w:r>
    </w:p>
    <w:p w14:paraId="4F1CAB88" w14:textId="77777777" w:rsidR="00F6343D" w:rsidRPr="00F6343D" w:rsidRDefault="00F6343D" w:rsidP="00F6343D">
      <w:pPr>
        <w:pStyle w:val="Odstavecseseznamem"/>
        <w:numPr>
          <w:ilvl w:val="0"/>
          <w:numId w:val="12"/>
        </w:numPr>
        <w:spacing w:after="60"/>
        <w:ind w:hanging="357"/>
        <w:contextualSpacing w:val="0"/>
        <w:rPr>
          <w:rFonts w:ascii="Times New Roman" w:hAnsi="Times New Roman"/>
        </w:rPr>
      </w:pPr>
      <w:r w:rsidRPr="00C35CD0">
        <w:rPr>
          <w:rFonts w:ascii="Times New Roman" w:hAnsi="Times New Roman"/>
        </w:rPr>
        <w:t>Nedohodnou-li se Smluvní strany výslovně písemnou formou jinak, považují se za důvěrné informace implicitně všechny informace, které jsou a nebo by mohly být součástí obchodního tajemství a osobních údajů, tj. například, ale nejenom, osobní údaje pacientů, zdravotní dokumentace, popisy technického know-how, informace o provozních metodách, procedurách a pracovních postupech, obchodní plány, koncepce a strategie nebo jejich části, nabídky, smlouvy nebo jiná ujednání s třetími stranami, informace o výsledcích hospodaření, o vztazích s obchodními partnery, o pracovněprávních otázkách a všechny další informace, jejichž zveřejnění přijímající stranou by předávající straně mohlo způsobit škodu.</w:t>
      </w:r>
    </w:p>
    <w:p w14:paraId="19ED609E" w14:textId="77777777" w:rsidR="00765795" w:rsidRPr="00B56FC2" w:rsidRDefault="001861BB" w:rsidP="00AF490E">
      <w:pPr>
        <w:pStyle w:val="Odstavecseseznamem"/>
        <w:numPr>
          <w:ilvl w:val="0"/>
          <w:numId w:val="12"/>
        </w:numPr>
        <w:spacing w:after="60"/>
        <w:ind w:hanging="357"/>
        <w:contextualSpacing w:val="0"/>
        <w:rPr>
          <w:rFonts w:ascii="Times New Roman" w:hAnsi="Times New Roman"/>
        </w:rPr>
      </w:pPr>
      <w:r w:rsidRPr="00B56FC2">
        <w:rPr>
          <w:rFonts w:ascii="Times New Roman" w:hAnsi="Times New Roman"/>
        </w:rPr>
        <w:t xml:space="preserve">Tato smlouva, jakož i práva a povinnosti vzniklé na základě této smlouvy nebo v souvislosti s ní, se řídí právním řádem České republiky, zejména </w:t>
      </w:r>
      <w:r w:rsidR="00650FE9">
        <w:rPr>
          <w:rFonts w:ascii="Times New Roman" w:hAnsi="Times New Roman"/>
        </w:rPr>
        <w:t>občanským zákoníkem</w:t>
      </w:r>
      <w:r w:rsidRPr="00B56FC2">
        <w:rPr>
          <w:rFonts w:ascii="Times New Roman" w:hAnsi="Times New Roman"/>
        </w:rPr>
        <w:t xml:space="preserve">. </w:t>
      </w:r>
    </w:p>
    <w:p w14:paraId="42A04991" w14:textId="77777777" w:rsidR="00765795" w:rsidRPr="00B56FC2" w:rsidRDefault="001861BB" w:rsidP="00AF490E">
      <w:pPr>
        <w:pStyle w:val="Odstavecseseznamem"/>
        <w:numPr>
          <w:ilvl w:val="0"/>
          <w:numId w:val="12"/>
        </w:numPr>
        <w:spacing w:after="60"/>
        <w:ind w:hanging="357"/>
        <w:contextualSpacing w:val="0"/>
        <w:rPr>
          <w:rFonts w:ascii="Times New Roman" w:hAnsi="Times New Roman"/>
        </w:rPr>
      </w:pPr>
      <w:r w:rsidRPr="00B56FC2">
        <w:rPr>
          <w:rFonts w:ascii="Times New Roman" w:hAnsi="Times New Roman"/>
        </w:rPr>
        <w:t xml:space="preserve">Vztahuje-li se důvod neplatnosti jen na některé ustanovení této smlouvy, je neplatným pouze toto ustanovení, pokud z jeho povahy nebo obsahu anebo z okolností, za nichž bylo sjednáno, nevyplývá, že jej nelze oddělit od ostatního obsahu smlouvy. </w:t>
      </w:r>
    </w:p>
    <w:p w14:paraId="1A33140C" w14:textId="77777777" w:rsidR="00765795" w:rsidRPr="00B56FC2" w:rsidRDefault="001861BB" w:rsidP="00AF490E">
      <w:pPr>
        <w:pStyle w:val="Odstavecseseznamem"/>
        <w:numPr>
          <w:ilvl w:val="0"/>
          <w:numId w:val="12"/>
        </w:numPr>
        <w:spacing w:after="60"/>
        <w:ind w:hanging="357"/>
        <w:contextualSpacing w:val="0"/>
        <w:rPr>
          <w:rFonts w:ascii="Times New Roman" w:hAnsi="Times New Roman"/>
        </w:rPr>
      </w:pPr>
      <w:r w:rsidRPr="00B56FC2">
        <w:rPr>
          <w:rFonts w:ascii="Times New Roman" w:hAnsi="Times New Roman"/>
        </w:rPr>
        <w:t xml:space="preserve">Tato smlouva představuje úplnou dohodu smluvních stran o předmětu této smlouvy. Tuto smlouvu je možné měnit pouze písemnou dohodou smluvních stran ve formě </w:t>
      </w:r>
      <w:r w:rsidR="00650FE9">
        <w:rPr>
          <w:rFonts w:ascii="Times New Roman" w:hAnsi="Times New Roman"/>
        </w:rPr>
        <w:t xml:space="preserve">vzestupně </w:t>
      </w:r>
      <w:r w:rsidRPr="00B56FC2">
        <w:rPr>
          <w:rFonts w:ascii="Times New Roman" w:hAnsi="Times New Roman"/>
        </w:rPr>
        <w:t>číslovaných dodatků této smlouvy podepsaných osobami oprávněnými jednat za každou ze smluvních stran</w:t>
      </w:r>
      <w:r w:rsidR="00765795" w:rsidRPr="00B56FC2">
        <w:rPr>
          <w:rFonts w:ascii="Times New Roman" w:hAnsi="Times New Roman"/>
        </w:rPr>
        <w:t>.</w:t>
      </w:r>
    </w:p>
    <w:p w14:paraId="3494D811" w14:textId="77777777" w:rsidR="002F2637" w:rsidRPr="00B56FC2" w:rsidRDefault="00765795" w:rsidP="00AF490E">
      <w:pPr>
        <w:pStyle w:val="Odstavecseseznamem"/>
        <w:numPr>
          <w:ilvl w:val="0"/>
          <w:numId w:val="12"/>
        </w:numPr>
        <w:spacing w:after="60"/>
        <w:ind w:hanging="357"/>
        <w:contextualSpacing w:val="0"/>
        <w:rPr>
          <w:rFonts w:ascii="Times New Roman" w:hAnsi="Times New Roman"/>
        </w:rPr>
      </w:pPr>
      <w:r w:rsidRPr="00B56FC2">
        <w:rPr>
          <w:rFonts w:ascii="Times New Roman" w:hAnsi="Times New Roman"/>
        </w:rPr>
        <w:t>N</w:t>
      </w:r>
      <w:r w:rsidR="001861BB" w:rsidRPr="00B56FC2">
        <w:rPr>
          <w:rFonts w:ascii="Times New Roman" w:hAnsi="Times New Roman"/>
        </w:rPr>
        <w:t>edílnou součástí</w:t>
      </w:r>
      <w:r w:rsidRPr="00B56FC2">
        <w:rPr>
          <w:rFonts w:ascii="Times New Roman" w:hAnsi="Times New Roman"/>
        </w:rPr>
        <w:t xml:space="preserve"> této smlouvy jsou tyto přílohy:</w:t>
      </w:r>
    </w:p>
    <w:p w14:paraId="4D31D77F" w14:textId="77777777" w:rsidR="002F2637" w:rsidRPr="00B56FC2" w:rsidRDefault="002F2637" w:rsidP="00AF490E">
      <w:pPr>
        <w:pStyle w:val="Odstavecseseznamem"/>
        <w:numPr>
          <w:ilvl w:val="1"/>
          <w:numId w:val="12"/>
        </w:numPr>
        <w:spacing w:after="60"/>
        <w:ind w:hanging="357"/>
        <w:contextualSpacing w:val="0"/>
        <w:rPr>
          <w:rFonts w:ascii="Times New Roman" w:hAnsi="Times New Roman"/>
        </w:rPr>
      </w:pPr>
      <w:r w:rsidRPr="00B56FC2">
        <w:rPr>
          <w:rFonts w:ascii="Times New Roman" w:hAnsi="Times New Roman"/>
        </w:rPr>
        <w:t xml:space="preserve">Příloha č. 1 – Rozsah implementace </w:t>
      </w:r>
      <w:r w:rsidR="00D76BAA">
        <w:rPr>
          <w:rFonts w:ascii="Times New Roman" w:hAnsi="Times New Roman"/>
        </w:rPr>
        <w:t>produkt</w:t>
      </w:r>
      <w:r w:rsidR="00BF2B96">
        <w:rPr>
          <w:rFonts w:ascii="Times New Roman" w:hAnsi="Times New Roman"/>
        </w:rPr>
        <w:t>u</w:t>
      </w:r>
      <w:r w:rsidR="00D76BAA">
        <w:rPr>
          <w:rFonts w:ascii="Times New Roman" w:hAnsi="Times New Roman"/>
        </w:rPr>
        <w:t xml:space="preserve"> </w:t>
      </w:r>
    </w:p>
    <w:p w14:paraId="0C24FC61" w14:textId="77777777" w:rsidR="00765795" w:rsidRPr="00B56FC2" w:rsidRDefault="002F2637" w:rsidP="00AF490E">
      <w:pPr>
        <w:pStyle w:val="Odstavecseseznamem"/>
        <w:numPr>
          <w:ilvl w:val="1"/>
          <w:numId w:val="12"/>
        </w:numPr>
        <w:spacing w:after="60"/>
        <w:ind w:hanging="357"/>
        <w:contextualSpacing w:val="0"/>
        <w:rPr>
          <w:rFonts w:ascii="Times New Roman" w:hAnsi="Times New Roman"/>
        </w:rPr>
      </w:pPr>
      <w:r w:rsidRPr="00B56FC2">
        <w:rPr>
          <w:rFonts w:ascii="Times New Roman" w:hAnsi="Times New Roman"/>
        </w:rPr>
        <w:t xml:space="preserve">Příloha č. 2 </w:t>
      </w:r>
      <w:r w:rsidR="00AB6DAF" w:rsidRPr="00B56FC2">
        <w:rPr>
          <w:rFonts w:ascii="Times New Roman" w:hAnsi="Times New Roman"/>
        </w:rPr>
        <w:t>–</w:t>
      </w:r>
      <w:r w:rsidRPr="00B56FC2">
        <w:rPr>
          <w:rFonts w:ascii="Times New Roman" w:hAnsi="Times New Roman"/>
        </w:rPr>
        <w:t xml:space="preserve"> Připravenost místa instalace, požadavky na HW a SW</w:t>
      </w:r>
    </w:p>
    <w:p w14:paraId="01F2D588" w14:textId="77777777" w:rsidR="002F2637" w:rsidRPr="00B56FC2" w:rsidRDefault="002F2637" w:rsidP="00AF490E">
      <w:pPr>
        <w:pStyle w:val="Odstavecseseznamem"/>
        <w:numPr>
          <w:ilvl w:val="1"/>
          <w:numId w:val="12"/>
        </w:numPr>
        <w:spacing w:after="60"/>
        <w:ind w:hanging="357"/>
        <w:contextualSpacing w:val="0"/>
        <w:rPr>
          <w:rFonts w:ascii="Times New Roman" w:hAnsi="Times New Roman"/>
        </w:rPr>
      </w:pPr>
      <w:r w:rsidRPr="00B56FC2">
        <w:rPr>
          <w:rFonts w:ascii="Times New Roman" w:hAnsi="Times New Roman"/>
        </w:rPr>
        <w:t>Příloha č. 3 – Harmonogram implementace</w:t>
      </w:r>
    </w:p>
    <w:p w14:paraId="5BF67009" w14:textId="77777777" w:rsidR="002F2637" w:rsidRPr="00B56FC2" w:rsidRDefault="004E3200" w:rsidP="00AF490E">
      <w:pPr>
        <w:pStyle w:val="Odstavecseseznamem"/>
        <w:numPr>
          <w:ilvl w:val="1"/>
          <w:numId w:val="12"/>
        </w:numPr>
        <w:spacing w:after="60"/>
        <w:ind w:hanging="357"/>
        <w:contextualSpacing w:val="0"/>
        <w:rPr>
          <w:rFonts w:ascii="Times New Roman" w:hAnsi="Times New Roman"/>
        </w:rPr>
      </w:pPr>
      <w:r w:rsidRPr="00B56FC2">
        <w:rPr>
          <w:rFonts w:ascii="Times New Roman" w:hAnsi="Times New Roman"/>
        </w:rPr>
        <w:t>Příloha č. 4 – Odpovědné osoby smluvních stran</w:t>
      </w:r>
    </w:p>
    <w:p w14:paraId="1834FADE" w14:textId="77777777" w:rsidR="004E3200" w:rsidRPr="00B56FC2" w:rsidRDefault="004E3200" w:rsidP="00AF490E">
      <w:pPr>
        <w:pStyle w:val="Odstavecseseznamem"/>
        <w:numPr>
          <w:ilvl w:val="1"/>
          <w:numId w:val="12"/>
        </w:numPr>
        <w:spacing w:after="60"/>
        <w:ind w:hanging="357"/>
        <w:contextualSpacing w:val="0"/>
        <w:rPr>
          <w:rFonts w:ascii="Times New Roman" w:hAnsi="Times New Roman"/>
        </w:rPr>
      </w:pPr>
      <w:r w:rsidRPr="00B56FC2">
        <w:rPr>
          <w:rFonts w:ascii="Times New Roman" w:hAnsi="Times New Roman"/>
        </w:rPr>
        <w:t xml:space="preserve">Příloha č. 5 – </w:t>
      </w:r>
      <w:r w:rsidR="00FA2623" w:rsidRPr="00B56FC2">
        <w:rPr>
          <w:rFonts w:ascii="Times New Roman" w:hAnsi="Times New Roman"/>
        </w:rPr>
        <w:t>Řídící výbor</w:t>
      </w:r>
    </w:p>
    <w:p w14:paraId="4388C8DA" w14:textId="77777777" w:rsidR="004E3200" w:rsidRPr="00B56FC2" w:rsidRDefault="004E3200" w:rsidP="00AF490E">
      <w:pPr>
        <w:pStyle w:val="Odstavecseseznamem"/>
        <w:numPr>
          <w:ilvl w:val="1"/>
          <w:numId w:val="12"/>
        </w:numPr>
        <w:spacing w:after="60"/>
        <w:ind w:hanging="357"/>
        <w:contextualSpacing w:val="0"/>
        <w:rPr>
          <w:rFonts w:ascii="Times New Roman" w:hAnsi="Times New Roman"/>
        </w:rPr>
      </w:pPr>
      <w:r w:rsidRPr="00B56FC2">
        <w:rPr>
          <w:rFonts w:ascii="Times New Roman" w:hAnsi="Times New Roman"/>
        </w:rPr>
        <w:t xml:space="preserve">Příloha č. 6 – </w:t>
      </w:r>
      <w:r w:rsidR="00FA2623" w:rsidRPr="00B56FC2">
        <w:rPr>
          <w:rFonts w:ascii="Times New Roman" w:hAnsi="Times New Roman"/>
        </w:rPr>
        <w:t>Vzor Akceptačního protokolu</w:t>
      </w:r>
    </w:p>
    <w:p w14:paraId="718E217E" w14:textId="77777777" w:rsidR="004E3200" w:rsidRDefault="003E4F43" w:rsidP="00AF490E">
      <w:pPr>
        <w:pStyle w:val="Odstavecseseznamem"/>
        <w:numPr>
          <w:ilvl w:val="1"/>
          <w:numId w:val="12"/>
        </w:numPr>
        <w:spacing w:after="60"/>
        <w:ind w:hanging="357"/>
        <w:contextualSpacing w:val="0"/>
        <w:rPr>
          <w:rFonts w:ascii="Times New Roman" w:hAnsi="Times New Roman"/>
        </w:rPr>
      </w:pPr>
      <w:r>
        <w:rPr>
          <w:rFonts w:ascii="Times New Roman" w:hAnsi="Times New Roman"/>
        </w:rPr>
        <w:t>Příloha č. 7 – Školení uživatelů produktů</w:t>
      </w:r>
    </w:p>
    <w:p w14:paraId="74A7D7DB" w14:textId="77777777" w:rsidR="00236D13" w:rsidRDefault="008C0162" w:rsidP="008A6326">
      <w:pPr>
        <w:pStyle w:val="Odstavecseseznamem"/>
        <w:numPr>
          <w:ilvl w:val="1"/>
          <w:numId w:val="12"/>
        </w:numPr>
        <w:spacing w:after="60"/>
        <w:ind w:hanging="357"/>
        <w:contextualSpacing w:val="0"/>
        <w:rPr>
          <w:rFonts w:ascii="Times New Roman" w:hAnsi="Times New Roman"/>
        </w:rPr>
      </w:pPr>
      <w:r>
        <w:rPr>
          <w:rFonts w:ascii="Times New Roman" w:hAnsi="Times New Roman"/>
        </w:rPr>
        <w:t>Příloha č. 8 – Podmínky vzdáleného přístupu</w:t>
      </w:r>
    </w:p>
    <w:p w14:paraId="6610DAC7" w14:textId="77777777" w:rsidR="007B647E" w:rsidRPr="00905F81" w:rsidRDefault="007B647E" w:rsidP="008A6326">
      <w:pPr>
        <w:pStyle w:val="Odstavecseseznamem"/>
        <w:numPr>
          <w:ilvl w:val="1"/>
          <w:numId w:val="12"/>
        </w:numPr>
        <w:spacing w:after="60"/>
        <w:ind w:hanging="357"/>
        <w:contextualSpacing w:val="0"/>
        <w:rPr>
          <w:rFonts w:ascii="Times New Roman" w:hAnsi="Times New Roman"/>
        </w:rPr>
      </w:pPr>
      <w:r>
        <w:rPr>
          <w:rFonts w:ascii="Times New Roman" w:hAnsi="Times New Roman"/>
        </w:rPr>
        <w:t>Příloha č. 9 – Ochrana osobních údajů</w:t>
      </w:r>
    </w:p>
    <w:p w14:paraId="2FA5E5A0" w14:textId="06834724" w:rsidR="001861BB" w:rsidRPr="00627B1C" w:rsidRDefault="002C5477" w:rsidP="001861BB">
      <w:pPr>
        <w:pStyle w:val="Odstavecseseznamem"/>
        <w:numPr>
          <w:ilvl w:val="0"/>
          <w:numId w:val="12"/>
        </w:numPr>
        <w:spacing w:after="60"/>
        <w:ind w:hanging="357"/>
        <w:contextualSpacing w:val="0"/>
        <w:rPr>
          <w:rFonts w:ascii="Times New Roman" w:hAnsi="Times New Roman"/>
        </w:rPr>
      </w:pPr>
      <w:r w:rsidRPr="002C5477">
        <w:rPr>
          <w:rFonts w:ascii="Times New Roman" w:hAnsi="Times New Roman"/>
        </w:rPr>
        <w:t xml:space="preserve">Tato smlouva je vyhotovena v elektronickém originále, jenž po podpisu druhou ze smluvních stran obdrží obě </w:t>
      </w:r>
      <w:r w:rsidRPr="002C5477">
        <w:rPr>
          <w:rFonts w:ascii="Times New Roman" w:hAnsi="Times New Roman"/>
        </w:rPr>
        <w:lastRenderedPageBreak/>
        <w:t>smluvní strany.</w:t>
      </w:r>
      <w:r w:rsidR="001861BB" w:rsidRPr="00B56FC2">
        <w:rPr>
          <w:rFonts w:ascii="Times New Roman" w:hAnsi="Times New Roman"/>
        </w:rPr>
        <w:t>.</w:t>
      </w:r>
    </w:p>
    <w:p w14:paraId="0A670318" w14:textId="77777777" w:rsidR="0093448B" w:rsidRPr="0093448B" w:rsidRDefault="0093448B" w:rsidP="0093448B">
      <w:pPr>
        <w:spacing w:before="240"/>
        <w:ind w:left="3" w:right="-4654"/>
        <w:rPr>
          <w:rFonts w:ascii="Times New Roman" w:hAnsi="Times New Roman"/>
          <w:sz w:val="22"/>
          <w:szCs w:val="22"/>
        </w:rPr>
      </w:pPr>
      <w:r w:rsidRPr="0093448B">
        <w:rPr>
          <w:rFonts w:ascii="Times New Roman" w:hAnsi="Times New Roman"/>
          <w:sz w:val="22"/>
          <w:szCs w:val="22"/>
        </w:rPr>
        <w:t xml:space="preserve">……………………………………………        </w:t>
      </w:r>
      <w:r w:rsidRPr="0093448B">
        <w:rPr>
          <w:rFonts w:ascii="Times New Roman" w:hAnsi="Times New Roman"/>
          <w:sz w:val="22"/>
          <w:szCs w:val="22"/>
        </w:rPr>
        <w:tab/>
      </w:r>
      <w:r>
        <w:rPr>
          <w:rFonts w:ascii="Times New Roman" w:hAnsi="Times New Roman"/>
          <w:sz w:val="22"/>
          <w:szCs w:val="22"/>
        </w:rPr>
        <w:tab/>
      </w:r>
      <w:r w:rsidRPr="0093448B">
        <w:rPr>
          <w:rFonts w:ascii="Times New Roman" w:hAnsi="Times New Roman"/>
          <w:sz w:val="22"/>
          <w:szCs w:val="22"/>
        </w:rPr>
        <w:t>……………………………………………</w:t>
      </w:r>
    </w:p>
    <w:p w14:paraId="2CEE6CA3" w14:textId="77777777" w:rsidR="0093448B" w:rsidRPr="0093448B" w:rsidRDefault="0093448B" w:rsidP="0093448B">
      <w:pPr>
        <w:spacing w:before="240"/>
        <w:ind w:right="-4654"/>
        <w:rPr>
          <w:rFonts w:ascii="Times New Roman" w:hAnsi="Times New Roman"/>
          <w:sz w:val="22"/>
          <w:szCs w:val="22"/>
        </w:rPr>
      </w:pPr>
      <w:r w:rsidRPr="0093448B">
        <w:rPr>
          <w:rFonts w:ascii="Times New Roman" w:hAnsi="Times New Roman"/>
          <w:sz w:val="22"/>
          <w:szCs w:val="22"/>
        </w:rPr>
        <w:t>RNDr. Bc. Jan Mach, předseda správní rady</w:t>
      </w:r>
      <w:r w:rsidRPr="0093448B">
        <w:rPr>
          <w:rFonts w:ascii="Times New Roman" w:hAnsi="Times New Roman"/>
          <w:sz w:val="22"/>
          <w:szCs w:val="22"/>
        </w:rPr>
        <w:tab/>
      </w:r>
      <w:r w:rsidRPr="0093448B">
        <w:rPr>
          <w:rFonts w:ascii="Times New Roman" w:hAnsi="Times New Roman"/>
          <w:sz w:val="22"/>
          <w:szCs w:val="22"/>
        </w:rPr>
        <w:tab/>
      </w:r>
      <w:r w:rsidRPr="00461C79">
        <w:rPr>
          <w:rFonts w:ascii="Times New Roman" w:hAnsi="Times New Roman"/>
          <w:sz w:val="22"/>
          <w:szCs w:val="22"/>
          <w:highlight w:val="yellow"/>
        </w:rPr>
        <w:t>jméno, funkce</w:t>
      </w:r>
      <w:r w:rsidRPr="0093448B">
        <w:rPr>
          <w:rFonts w:ascii="Times New Roman" w:hAnsi="Times New Roman"/>
          <w:sz w:val="22"/>
          <w:szCs w:val="22"/>
        </w:rPr>
        <w:tab/>
      </w:r>
    </w:p>
    <w:p w14:paraId="51CA768A" w14:textId="77777777" w:rsidR="0093448B" w:rsidRDefault="0093448B" w:rsidP="0093448B">
      <w:pPr>
        <w:spacing w:before="240"/>
        <w:ind w:right="-4654"/>
        <w:rPr>
          <w:rFonts w:ascii="Times New Roman" w:hAnsi="Times New Roman"/>
          <w:sz w:val="22"/>
          <w:szCs w:val="22"/>
        </w:rPr>
      </w:pPr>
      <w:r w:rsidRPr="0093448B">
        <w:rPr>
          <w:rFonts w:ascii="Times New Roman" w:hAnsi="Times New Roman"/>
          <w:sz w:val="22"/>
          <w:szCs w:val="22"/>
        </w:rPr>
        <w:t>Oblastní nemocnice Náchod a.s.</w:t>
      </w:r>
      <w:r w:rsidRPr="0093448B">
        <w:rPr>
          <w:rFonts w:ascii="Times New Roman" w:hAnsi="Times New Roman"/>
          <w:sz w:val="22"/>
          <w:szCs w:val="22"/>
        </w:rPr>
        <w:tab/>
      </w:r>
      <w:r w:rsidRPr="0093448B">
        <w:rPr>
          <w:rFonts w:ascii="Times New Roman" w:hAnsi="Times New Roman"/>
          <w:sz w:val="22"/>
          <w:szCs w:val="22"/>
        </w:rPr>
        <w:tab/>
      </w:r>
      <w:r w:rsidRPr="0093448B">
        <w:rPr>
          <w:rFonts w:ascii="Times New Roman" w:hAnsi="Times New Roman"/>
          <w:sz w:val="22"/>
          <w:szCs w:val="22"/>
        </w:rPr>
        <w:tab/>
        <w:t>[</w:t>
      </w:r>
      <w:r w:rsidRPr="0093448B">
        <w:rPr>
          <w:rFonts w:ascii="Times New Roman" w:hAnsi="Times New Roman"/>
          <w:sz w:val="22"/>
          <w:szCs w:val="22"/>
          <w:highlight w:val="yellow"/>
        </w:rPr>
        <w:t>DOPLNIT</w:t>
      </w:r>
      <w:r w:rsidRPr="0093448B">
        <w:rPr>
          <w:rFonts w:ascii="Times New Roman" w:hAnsi="Times New Roman"/>
          <w:sz w:val="22"/>
          <w:szCs w:val="22"/>
        </w:rPr>
        <w:t>]</w:t>
      </w:r>
    </w:p>
    <w:p w14:paraId="5F32775B" w14:textId="77777777" w:rsidR="0093448B" w:rsidRDefault="0093448B" w:rsidP="0093448B">
      <w:pPr>
        <w:spacing w:before="240"/>
        <w:ind w:right="-4654"/>
        <w:rPr>
          <w:rFonts w:ascii="Times New Roman" w:hAnsi="Times New Roman"/>
          <w:sz w:val="22"/>
          <w:szCs w:val="22"/>
        </w:rPr>
      </w:pPr>
    </w:p>
    <w:p w14:paraId="2E19B520" w14:textId="77777777" w:rsidR="0093448B" w:rsidRDefault="0093448B" w:rsidP="0093448B">
      <w:pPr>
        <w:spacing w:before="240"/>
        <w:ind w:right="-4654"/>
        <w:rPr>
          <w:rFonts w:ascii="Times New Roman" w:hAnsi="Times New Roman"/>
          <w:sz w:val="22"/>
          <w:szCs w:val="22"/>
        </w:rPr>
      </w:pPr>
    </w:p>
    <w:p w14:paraId="2B466903" w14:textId="77777777" w:rsidR="0093448B" w:rsidRPr="0093448B" w:rsidRDefault="0093448B" w:rsidP="0093448B">
      <w:pPr>
        <w:spacing w:before="240"/>
        <w:ind w:left="3" w:right="-4654"/>
        <w:rPr>
          <w:rFonts w:ascii="Times New Roman" w:hAnsi="Times New Roman"/>
          <w:sz w:val="22"/>
          <w:szCs w:val="22"/>
        </w:rPr>
      </w:pPr>
      <w:r w:rsidRPr="0093448B">
        <w:rPr>
          <w:rFonts w:ascii="Times New Roman" w:hAnsi="Times New Roman"/>
          <w:sz w:val="22"/>
          <w:szCs w:val="22"/>
        </w:rPr>
        <w:t xml:space="preserve">……………………………………………        </w:t>
      </w:r>
      <w:r w:rsidRPr="0093448B">
        <w:rPr>
          <w:rFonts w:ascii="Times New Roman" w:hAnsi="Times New Roman"/>
          <w:sz w:val="22"/>
          <w:szCs w:val="22"/>
        </w:rPr>
        <w:tab/>
      </w:r>
      <w:r>
        <w:rPr>
          <w:rFonts w:ascii="Times New Roman" w:hAnsi="Times New Roman"/>
          <w:sz w:val="22"/>
          <w:szCs w:val="22"/>
        </w:rPr>
        <w:tab/>
      </w:r>
    </w:p>
    <w:p w14:paraId="47377081" w14:textId="77777777" w:rsidR="0093448B" w:rsidRPr="0093448B" w:rsidRDefault="0093448B" w:rsidP="0093448B">
      <w:pPr>
        <w:spacing w:before="240"/>
        <w:ind w:right="-4654"/>
        <w:rPr>
          <w:rFonts w:ascii="Times New Roman" w:hAnsi="Times New Roman"/>
          <w:sz w:val="22"/>
          <w:szCs w:val="22"/>
        </w:rPr>
      </w:pPr>
      <w:r w:rsidRPr="0093448B">
        <w:rPr>
          <w:rFonts w:ascii="Times New Roman" w:hAnsi="Times New Roman"/>
          <w:sz w:val="22"/>
          <w:szCs w:val="22"/>
        </w:rPr>
        <w:t>Ing. Luboš Mottl, vedoucí odštěpného závodu</w:t>
      </w:r>
      <w:r w:rsidRPr="0093448B">
        <w:rPr>
          <w:rFonts w:ascii="Times New Roman" w:hAnsi="Times New Roman"/>
          <w:sz w:val="22"/>
          <w:szCs w:val="22"/>
        </w:rPr>
        <w:tab/>
      </w:r>
      <w:r w:rsidRPr="0093448B">
        <w:rPr>
          <w:rFonts w:ascii="Times New Roman" w:hAnsi="Times New Roman"/>
          <w:sz w:val="22"/>
          <w:szCs w:val="22"/>
        </w:rPr>
        <w:tab/>
      </w:r>
    </w:p>
    <w:p w14:paraId="34E3EB97" w14:textId="77777777" w:rsidR="0093448B" w:rsidRPr="0093448B" w:rsidRDefault="0093448B" w:rsidP="0093448B">
      <w:pPr>
        <w:spacing w:before="240"/>
        <w:ind w:right="-4654"/>
        <w:rPr>
          <w:rFonts w:ascii="Times New Roman" w:hAnsi="Times New Roman"/>
          <w:sz w:val="22"/>
          <w:szCs w:val="22"/>
        </w:rPr>
      </w:pPr>
      <w:r w:rsidRPr="0093448B">
        <w:rPr>
          <w:rFonts w:ascii="Times New Roman" w:hAnsi="Times New Roman"/>
          <w:sz w:val="22"/>
          <w:szCs w:val="22"/>
        </w:rPr>
        <w:t xml:space="preserve">Nemocnice Rychnov nad Kněžnou </w:t>
      </w:r>
      <w:proofErr w:type="spellStart"/>
      <w:r w:rsidRPr="0093448B">
        <w:rPr>
          <w:rFonts w:ascii="Times New Roman" w:hAnsi="Times New Roman"/>
          <w:sz w:val="22"/>
          <w:szCs w:val="22"/>
        </w:rPr>
        <w:t>o.z</w:t>
      </w:r>
      <w:proofErr w:type="spellEnd"/>
      <w:r w:rsidRPr="0093448B">
        <w:rPr>
          <w:rFonts w:ascii="Times New Roman" w:hAnsi="Times New Roman"/>
          <w:sz w:val="22"/>
          <w:szCs w:val="22"/>
        </w:rPr>
        <w:t>.</w:t>
      </w:r>
      <w:r w:rsidRPr="0093448B">
        <w:rPr>
          <w:rFonts w:ascii="Times New Roman" w:hAnsi="Times New Roman"/>
          <w:sz w:val="22"/>
          <w:szCs w:val="22"/>
        </w:rPr>
        <w:tab/>
      </w:r>
      <w:r w:rsidRPr="0093448B">
        <w:rPr>
          <w:rFonts w:ascii="Times New Roman" w:hAnsi="Times New Roman"/>
          <w:sz w:val="22"/>
          <w:szCs w:val="22"/>
        </w:rPr>
        <w:tab/>
      </w:r>
      <w:r w:rsidRPr="0093448B">
        <w:rPr>
          <w:rFonts w:ascii="Times New Roman" w:hAnsi="Times New Roman"/>
          <w:sz w:val="22"/>
          <w:szCs w:val="22"/>
        </w:rPr>
        <w:tab/>
      </w:r>
    </w:p>
    <w:p w14:paraId="26D1DAD2" w14:textId="77777777" w:rsidR="000F262B" w:rsidRPr="00627B1C" w:rsidRDefault="0093448B" w:rsidP="00627B1C">
      <w:pPr>
        <w:rPr>
          <w:rFonts w:ascii="Times New Roman" w:hAnsi="Times New Roman"/>
        </w:rPr>
      </w:pPr>
      <w:r w:rsidRPr="00B56FC2">
        <w:rPr>
          <w:rFonts w:ascii="Times New Roman" w:hAnsi="Times New Roman"/>
          <w:b/>
          <w:sz w:val="22"/>
        </w:rPr>
        <w:br w:type="page"/>
      </w:r>
    </w:p>
    <w:p w14:paraId="5BC47165" w14:textId="77777777" w:rsidR="000F262B" w:rsidRPr="00B56FC2" w:rsidRDefault="00202E99" w:rsidP="001861BB">
      <w:pPr>
        <w:jc w:val="left"/>
        <w:rPr>
          <w:rFonts w:ascii="Times New Roman" w:hAnsi="Times New Roman"/>
          <w:b/>
          <w:sz w:val="22"/>
        </w:rPr>
      </w:pPr>
      <w:r w:rsidRPr="00B56FC2">
        <w:rPr>
          <w:rFonts w:ascii="Times New Roman" w:hAnsi="Times New Roman"/>
          <w:b/>
          <w:sz w:val="22"/>
        </w:rPr>
        <w:lastRenderedPageBreak/>
        <w:t xml:space="preserve">Příloha č. 1 – Rozsah implementace </w:t>
      </w:r>
      <w:r w:rsidR="003F1423">
        <w:rPr>
          <w:rFonts w:ascii="Times New Roman" w:hAnsi="Times New Roman"/>
          <w:b/>
          <w:sz w:val="22"/>
        </w:rPr>
        <w:t>produkt</w:t>
      </w:r>
      <w:r w:rsidR="00BF2B96">
        <w:rPr>
          <w:rFonts w:ascii="Times New Roman" w:hAnsi="Times New Roman"/>
          <w:b/>
          <w:sz w:val="22"/>
        </w:rPr>
        <w:t>u</w:t>
      </w:r>
      <w:r w:rsidR="003F1423">
        <w:rPr>
          <w:rFonts w:ascii="Times New Roman" w:hAnsi="Times New Roman"/>
          <w:b/>
          <w:sz w:val="22"/>
        </w:rPr>
        <w:t xml:space="preserve"> </w:t>
      </w:r>
    </w:p>
    <w:p w14:paraId="62EA458D" w14:textId="77777777" w:rsidR="00EA15F5" w:rsidRDefault="00EA15F5" w:rsidP="001861BB">
      <w:pPr>
        <w:rPr>
          <w:rFonts w:ascii="Times New Roman" w:hAnsi="Times New Roman"/>
          <w:b/>
          <w:sz w:val="22"/>
        </w:rPr>
      </w:pPr>
    </w:p>
    <w:p w14:paraId="507B2264" w14:textId="77777777" w:rsidR="003F1423" w:rsidRDefault="003F1423">
      <w:pPr>
        <w:widowControl/>
        <w:autoSpaceDE/>
        <w:autoSpaceDN/>
        <w:adjustRightInd/>
        <w:spacing w:line="240" w:lineRule="auto"/>
        <w:jc w:val="left"/>
        <w:rPr>
          <w:rFonts w:ascii="Times New Roman" w:hAnsi="Times New Roman"/>
          <w:b/>
          <w:sz w:val="22"/>
        </w:rPr>
      </w:pPr>
    </w:p>
    <w:p w14:paraId="6F5AF739" w14:textId="3A5F77AB" w:rsidR="005B0925" w:rsidRDefault="005B0925" w:rsidP="005B0925">
      <w:r>
        <w:t>Rozsah implementace představuje seznam částí (moduly) systému NIS (tj. produktu), které budou dodány a následně implementovány:</w:t>
      </w:r>
    </w:p>
    <w:p w14:paraId="0FCB29AA" w14:textId="77777777" w:rsidR="005B0925" w:rsidRDefault="005B0925" w:rsidP="005B0925"/>
    <w:p w14:paraId="000A1E3A" w14:textId="77777777" w:rsidR="005B0925" w:rsidRDefault="005B0925" w:rsidP="005B0925">
      <w:r>
        <w:t>Moduly</w:t>
      </w:r>
    </w:p>
    <w:p w14:paraId="1F3644C7" w14:textId="529F4CC1" w:rsidR="005B0925" w:rsidRDefault="005B0925" w:rsidP="005B0925">
      <w:r>
        <w:t>-</w:t>
      </w:r>
      <w:r>
        <w:tab/>
      </w:r>
    </w:p>
    <w:p w14:paraId="7FF9587D" w14:textId="77777777" w:rsidR="005B0925" w:rsidRDefault="005B0925" w:rsidP="005B0925">
      <w:r>
        <w:t>-</w:t>
      </w:r>
      <w:r>
        <w:tab/>
        <w:t>Moduly diagnostické a léčebné dokumentace</w:t>
      </w:r>
    </w:p>
    <w:p w14:paraId="1BC4A4DB" w14:textId="77777777" w:rsidR="005B0925" w:rsidRDefault="005B0925" w:rsidP="005B0925">
      <w:r>
        <w:t>-</w:t>
      </w:r>
      <w:r>
        <w:tab/>
        <w:t>Strukturovaná dokumentace dle datového standardu NCEZ</w:t>
      </w:r>
    </w:p>
    <w:p w14:paraId="61F51955" w14:textId="77777777" w:rsidR="005B0925" w:rsidRDefault="005B0925" w:rsidP="005B0925">
      <w:r>
        <w:t>-</w:t>
      </w:r>
      <w:r>
        <w:tab/>
        <w:t>Výměna zdravotnické dokumentace dle požadavků výzvy IROP</w:t>
      </w:r>
    </w:p>
    <w:p w14:paraId="7A5DC9F6" w14:textId="64E496DF" w:rsidR="005B0925" w:rsidRDefault="005B0925">
      <w:r>
        <w:t>-</w:t>
      </w:r>
      <w:r>
        <w:tab/>
        <w:t xml:space="preserve"> </w:t>
      </w:r>
    </w:p>
    <w:p w14:paraId="7B19CABD" w14:textId="77777777" w:rsidR="005B0925" w:rsidRDefault="005B0925" w:rsidP="005B0925">
      <w:r>
        <w:t>-</w:t>
      </w:r>
      <w:r>
        <w:tab/>
      </w:r>
      <w:proofErr w:type="spellStart"/>
      <w:r>
        <w:t>Žádankový</w:t>
      </w:r>
      <w:proofErr w:type="spellEnd"/>
      <w:r>
        <w:t xml:space="preserve"> a objednávkový systém</w:t>
      </w:r>
    </w:p>
    <w:p w14:paraId="2783B5EA" w14:textId="77777777" w:rsidR="005B0925" w:rsidRDefault="005B0925" w:rsidP="005B0925">
      <w:r>
        <w:t>-</w:t>
      </w:r>
      <w:r>
        <w:tab/>
        <w:t>Strukturovaná ošetřovatelská dokumentace</w:t>
      </w:r>
    </w:p>
    <w:p w14:paraId="02E6923A" w14:textId="77777777" w:rsidR="005B0925" w:rsidRDefault="005B0925" w:rsidP="005B0925">
      <w:r>
        <w:t>-</w:t>
      </w:r>
      <w:r>
        <w:tab/>
        <w:t>Elektronická medikace</w:t>
      </w:r>
    </w:p>
    <w:p w14:paraId="628461BB" w14:textId="77777777" w:rsidR="005B0925" w:rsidRDefault="005B0925" w:rsidP="005B0925">
      <w:r>
        <w:t>-</w:t>
      </w:r>
      <w:r>
        <w:tab/>
        <w:t>Elektronické podání léku</w:t>
      </w:r>
    </w:p>
    <w:p w14:paraId="0BA638A7" w14:textId="77777777" w:rsidR="005B0925" w:rsidRDefault="005B0925" w:rsidP="005B0925">
      <w:r>
        <w:t>-</w:t>
      </w:r>
      <w:r>
        <w:tab/>
      </w:r>
      <w:proofErr w:type="spellStart"/>
      <w:r>
        <w:t>ePodpis</w:t>
      </w:r>
      <w:proofErr w:type="spellEnd"/>
    </w:p>
    <w:p w14:paraId="02D81080" w14:textId="77777777" w:rsidR="005B0925" w:rsidRDefault="005B0925" w:rsidP="005B0925">
      <w:r>
        <w:t>-</w:t>
      </w:r>
      <w:r>
        <w:tab/>
        <w:t>Dashboard</w:t>
      </w:r>
    </w:p>
    <w:p w14:paraId="35FDA9F6" w14:textId="77777777" w:rsidR="005B0925" w:rsidRDefault="005B0925" w:rsidP="005B0925">
      <w:r>
        <w:t>-</w:t>
      </w:r>
      <w:r>
        <w:tab/>
        <w:t>Operační plánování</w:t>
      </w:r>
    </w:p>
    <w:p w14:paraId="5F6E0355" w14:textId="77777777" w:rsidR="005B0925" w:rsidRDefault="005B0925" w:rsidP="005B0925">
      <w:r>
        <w:t>-</w:t>
      </w:r>
      <w:r>
        <w:tab/>
        <w:t>Evidence materiálu a mezisklady</w:t>
      </w:r>
    </w:p>
    <w:p w14:paraId="1A82B0DE" w14:textId="77777777" w:rsidR="005B0925" w:rsidRDefault="005B0925" w:rsidP="005B0925">
      <w:r>
        <w:t>-</w:t>
      </w:r>
      <w:r>
        <w:tab/>
        <w:t>Fakturaci</w:t>
      </w:r>
    </w:p>
    <w:p w14:paraId="22C7F816" w14:textId="77777777" w:rsidR="005B0925" w:rsidRDefault="005B0925" w:rsidP="005B0925">
      <w:r>
        <w:t>-</w:t>
      </w:r>
      <w:r>
        <w:tab/>
        <w:t>Praktický lékař</w:t>
      </w:r>
    </w:p>
    <w:p w14:paraId="6C8529BF" w14:textId="77777777" w:rsidR="005B0925" w:rsidRDefault="005B0925" w:rsidP="005B0925">
      <w:r>
        <w:t>-</w:t>
      </w:r>
      <w:r>
        <w:tab/>
        <w:t>Doprava</w:t>
      </w:r>
    </w:p>
    <w:p w14:paraId="4B9F88B6" w14:textId="77777777" w:rsidR="005B0925" w:rsidRDefault="005B0925" w:rsidP="005B0925">
      <w:r>
        <w:t>-</w:t>
      </w:r>
      <w:r>
        <w:tab/>
        <w:t>Mamografický modul</w:t>
      </w:r>
    </w:p>
    <w:p w14:paraId="424C7F90" w14:textId="77777777" w:rsidR="005B0925" w:rsidRDefault="005B0925" w:rsidP="005B0925">
      <w:r>
        <w:t>-</w:t>
      </w:r>
      <w:r>
        <w:tab/>
        <w:t xml:space="preserve">Modul </w:t>
      </w:r>
      <w:proofErr w:type="spellStart"/>
      <w:r>
        <w:t>centrová</w:t>
      </w:r>
      <w:proofErr w:type="spellEnd"/>
      <w:r>
        <w:t xml:space="preserve"> léčba</w:t>
      </w:r>
    </w:p>
    <w:p w14:paraId="0BC6A22A" w14:textId="77777777" w:rsidR="005B0925" w:rsidRDefault="005B0925" w:rsidP="005B0925">
      <w:r>
        <w:t>-</w:t>
      </w:r>
      <w:r>
        <w:tab/>
        <w:t>Kardiologický modul</w:t>
      </w:r>
    </w:p>
    <w:p w14:paraId="5E47D97B" w14:textId="77777777" w:rsidR="005B0925" w:rsidRDefault="005B0925" w:rsidP="005B0925">
      <w:r>
        <w:t>-</w:t>
      </w:r>
      <w:r>
        <w:tab/>
        <w:t xml:space="preserve">Modul klinického farmaceuta </w:t>
      </w:r>
    </w:p>
    <w:p w14:paraId="056F34AE" w14:textId="77777777" w:rsidR="005B0925" w:rsidRDefault="005B0925" w:rsidP="005B0925">
      <w:r>
        <w:t>-</w:t>
      </w:r>
      <w:r>
        <w:tab/>
        <w:t>Pacientský portál / mobilní aplikace</w:t>
      </w:r>
    </w:p>
    <w:p w14:paraId="1644A765" w14:textId="77777777" w:rsidR="005B0925" w:rsidRDefault="005B0925" w:rsidP="005B0925">
      <w:r>
        <w:t>-</w:t>
      </w:r>
      <w:r>
        <w:tab/>
        <w:t xml:space="preserve">modul – </w:t>
      </w:r>
      <w:proofErr w:type="spellStart"/>
      <w:r>
        <w:t>Léčerbné</w:t>
      </w:r>
      <w:proofErr w:type="spellEnd"/>
      <w:r>
        <w:t xml:space="preserve"> plány</w:t>
      </w:r>
    </w:p>
    <w:p w14:paraId="62D6794C" w14:textId="77777777" w:rsidR="005B0925" w:rsidRDefault="005B0925" w:rsidP="005B0925">
      <w:r>
        <w:t>-</w:t>
      </w:r>
      <w:r>
        <w:tab/>
        <w:t>Telemedicína</w:t>
      </w:r>
    </w:p>
    <w:p w14:paraId="58F84DDF" w14:textId="77777777" w:rsidR="005B0925" w:rsidRDefault="005B0925" w:rsidP="005B0925">
      <w:r>
        <w:t>-</w:t>
      </w:r>
      <w:r>
        <w:tab/>
        <w:t>AI Transkript</w:t>
      </w:r>
    </w:p>
    <w:p w14:paraId="48D0481E" w14:textId="77777777" w:rsidR="005B0925" w:rsidRDefault="005B0925" w:rsidP="005B0925">
      <w:r>
        <w:t>-</w:t>
      </w:r>
      <w:r>
        <w:tab/>
      </w:r>
      <w:proofErr w:type="spellStart"/>
      <w:r>
        <w:t>Bedside</w:t>
      </w:r>
      <w:proofErr w:type="spellEnd"/>
      <w:r>
        <w:t xml:space="preserve"> / </w:t>
      </w:r>
      <w:proofErr w:type="spellStart"/>
      <w:r>
        <w:t>Doorside</w:t>
      </w:r>
      <w:proofErr w:type="spellEnd"/>
      <w:r>
        <w:t xml:space="preserve"> monitory</w:t>
      </w:r>
    </w:p>
    <w:p w14:paraId="796B7425" w14:textId="307CCA45" w:rsidR="005B0925" w:rsidRDefault="005B0925" w:rsidP="005B0925">
      <w:r>
        <w:t>-</w:t>
      </w:r>
      <w:r>
        <w:tab/>
      </w:r>
    </w:p>
    <w:p w14:paraId="1EE33869" w14:textId="77777777" w:rsidR="00627B1C" w:rsidRDefault="00627B1C">
      <w:pPr>
        <w:widowControl/>
        <w:autoSpaceDE/>
        <w:autoSpaceDN/>
        <w:adjustRightInd/>
        <w:spacing w:line="240" w:lineRule="auto"/>
        <w:jc w:val="left"/>
        <w:rPr>
          <w:rFonts w:ascii="Times New Roman" w:hAnsi="Times New Roman"/>
          <w:b/>
          <w:sz w:val="22"/>
        </w:rPr>
      </w:pPr>
      <w:r>
        <w:rPr>
          <w:rFonts w:ascii="Times New Roman" w:hAnsi="Times New Roman"/>
          <w:b/>
          <w:sz w:val="22"/>
        </w:rPr>
        <w:br w:type="page"/>
      </w:r>
    </w:p>
    <w:p w14:paraId="0DF7E512" w14:textId="77777777" w:rsidR="001861BB" w:rsidRPr="00B56FC2" w:rsidRDefault="001861BB" w:rsidP="001861BB">
      <w:pPr>
        <w:rPr>
          <w:rFonts w:ascii="Times New Roman" w:hAnsi="Times New Roman"/>
          <w:b/>
          <w:sz w:val="22"/>
        </w:rPr>
      </w:pPr>
      <w:r w:rsidRPr="00B56FC2">
        <w:rPr>
          <w:rFonts w:ascii="Times New Roman" w:hAnsi="Times New Roman"/>
          <w:b/>
          <w:sz w:val="22"/>
        </w:rPr>
        <w:lastRenderedPageBreak/>
        <w:t xml:space="preserve">Příloha č. </w:t>
      </w:r>
      <w:r w:rsidR="00452833" w:rsidRPr="00B56FC2">
        <w:rPr>
          <w:rFonts w:ascii="Times New Roman" w:hAnsi="Times New Roman"/>
          <w:b/>
          <w:sz w:val="22"/>
        </w:rPr>
        <w:t>2</w:t>
      </w:r>
      <w:r w:rsidR="00963D2C" w:rsidRPr="00B56FC2">
        <w:rPr>
          <w:rFonts w:ascii="Times New Roman" w:hAnsi="Times New Roman"/>
          <w:b/>
          <w:sz w:val="22"/>
        </w:rPr>
        <w:t xml:space="preserve">- </w:t>
      </w:r>
      <w:r w:rsidRPr="00B56FC2">
        <w:rPr>
          <w:rFonts w:ascii="Times New Roman" w:hAnsi="Times New Roman"/>
          <w:b/>
          <w:color w:val="auto"/>
        </w:rPr>
        <w:t>Připravenost místa instalace, požadavky na HW a SW</w:t>
      </w:r>
    </w:p>
    <w:p w14:paraId="7A1B9D9B" w14:textId="77777777" w:rsidR="001861BB" w:rsidRPr="00B56FC2" w:rsidRDefault="001861BB" w:rsidP="001861BB">
      <w:pPr>
        <w:rPr>
          <w:rFonts w:ascii="Times New Roman" w:hAnsi="Times New Roman"/>
          <w:bCs/>
          <w:color w:val="auto"/>
        </w:rPr>
      </w:pPr>
    </w:p>
    <w:p w14:paraId="107A3ABF" w14:textId="77777777" w:rsidR="00A109CE" w:rsidRPr="00AF490E" w:rsidRDefault="00A109CE" w:rsidP="00577CA3">
      <w:pPr>
        <w:rPr>
          <w:rFonts w:ascii="Times New Roman" w:hAnsi="Times New Roman"/>
        </w:rPr>
      </w:pPr>
    </w:p>
    <w:p w14:paraId="3C2C798B" w14:textId="647FAA9F" w:rsidR="00577CA3" w:rsidRPr="00AF490E" w:rsidRDefault="00577CA3" w:rsidP="00AF490E">
      <w:pPr>
        <w:pStyle w:val="Odstavecseseznamem"/>
        <w:numPr>
          <w:ilvl w:val="0"/>
          <w:numId w:val="13"/>
        </w:numPr>
        <w:rPr>
          <w:rFonts w:ascii="Times New Roman" w:hAnsi="Times New Roman"/>
        </w:rPr>
      </w:pPr>
      <w:r w:rsidRPr="00AF490E">
        <w:rPr>
          <w:rFonts w:ascii="Times New Roman" w:hAnsi="Times New Roman"/>
        </w:rPr>
        <w:t xml:space="preserve">Objednatel </w:t>
      </w:r>
      <w:r w:rsidR="00F6343D">
        <w:rPr>
          <w:rFonts w:ascii="Times New Roman" w:hAnsi="Times New Roman"/>
        </w:rPr>
        <w:t>poskytne</w:t>
      </w:r>
      <w:r w:rsidRPr="00AF490E">
        <w:rPr>
          <w:rFonts w:ascii="Times New Roman" w:hAnsi="Times New Roman"/>
        </w:rPr>
        <w:t xml:space="preserve"> </w:t>
      </w:r>
      <w:r w:rsidR="00EB74E2" w:rsidRPr="00AF490E">
        <w:rPr>
          <w:rFonts w:ascii="Times New Roman" w:hAnsi="Times New Roman"/>
        </w:rPr>
        <w:t>vešker</w:t>
      </w:r>
      <w:r w:rsidR="00EB74E2">
        <w:rPr>
          <w:rFonts w:ascii="Times New Roman" w:hAnsi="Times New Roman"/>
        </w:rPr>
        <w:t>é</w:t>
      </w:r>
      <w:r w:rsidR="00EB74E2" w:rsidRPr="00AF490E">
        <w:rPr>
          <w:rFonts w:ascii="Times New Roman" w:hAnsi="Times New Roman"/>
        </w:rPr>
        <w:t xml:space="preserve"> hardwarov</w:t>
      </w:r>
      <w:r w:rsidR="00EB74E2">
        <w:rPr>
          <w:rFonts w:ascii="Times New Roman" w:hAnsi="Times New Roman"/>
        </w:rPr>
        <w:t>é</w:t>
      </w:r>
      <w:r w:rsidR="00EB74E2" w:rsidRPr="00AF490E">
        <w:rPr>
          <w:rFonts w:ascii="Times New Roman" w:hAnsi="Times New Roman"/>
        </w:rPr>
        <w:t xml:space="preserve"> </w:t>
      </w:r>
      <w:r w:rsidRPr="00AF490E">
        <w:rPr>
          <w:rFonts w:ascii="Times New Roman" w:hAnsi="Times New Roman"/>
        </w:rPr>
        <w:t>vybavení (dále jen "Hardware") a související podpůrný software (dále jen "Podpůrný Software") potřebný pro účely této smlouvy.</w:t>
      </w:r>
      <w:r w:rsidR="006B1710">
        <w:rPr>
          <w:rFonts w:ascii="Times New Roman" w:hAnsi="Times New Roman"/>
        </w:rPr>
        <w:t xml:space="preserve"> </w:t>
      </w:r>
      <w:r w:rsidR="006B1710" w:rsidRPr="006B1710">
        <w:rPr>
          <w:rFonts w:ascii="Times New Roman" w:hAnsi="Times New Roman"/>
        </w:rPr>
        <w:t xml:space="preserve">Instalace bude provedena ve stávající virtuální infastruktuře </w:t>
      </w:r>
      <w:proofErr w:type="spellStart"/>
      <w:r w:rsidR="006B1710" w:rsidRPr="006B1710">
        <w:rPr>
          <w:rFonts w:ascii="Times New Roman" w:hAnsi="Times New Roman"/>
        </w:rPr>
        <w:t>VMware</w:t>
      </w:r>
      <w:proofErr w:type="spellEnd"/>
      <w:r w:rsidR="006B1710" w:rsidRPr="006B1710">
        <w:rPr>
          <w:rFonts w:ascii="Times New Roman" w:hAnsi="Times New Roman"/>
        </w:rPr>
        <w:t xml:space="preserve"> s licencováním MS Windows Server </w:t>
      </w:r>
      <w:proofErr w:type="spellStart"/>
      <w:r w:rsidR="006B1710" w:rsidRPr="006B1710">
        <w:rPr>
          <w:rFonts w:ascii="Times New Roman" w:hAnsi="Times New Roman"/>
        </w:rPr>
        <w:t>DataCenter</w:t>
      </w:r>
      <w:proofErr w:type="spellEnd"/>
      <w:r w:rsidR="006B1710" w:rsidRPr="006B1710">
        <w:rPr>
          <w:rFonts w:ascii="Times New Roman" w:hAnsi="Times New Roman"/>
        </w:rPr>
        <w:t xml:space="preserve"> 2019 a centrálním zálohovacím systémem </w:t>
      </w:r>
      <w:proofErr w:type="spellStart"/>
      <w:r w:rsidR="006B1710" w:rsidRPr="006B1710">
        <w:rPr>
          <w:rFonts w:ascii="Times New Roman" w:hAnsi="Times New Roman"/>
        </w:rPr>
        <w:t>Veeam</w:t>
      </w:r>
      <w:proofErr w:type="spellEnd"/>
      <w:r w:rsidR="006B1710" w:rsidRPr="006B1710">
        <w:rPr>
          <w:rFonts w:ascii="Times New Roman" w:hAnsi="Times New Roman"/>
        </w:rPr>
        <w:t xml:space="preserve">. Dodaný server musí podporovat minimálně verzi VMware7. ONN netrvá na OS Microsoft, avšak musí splňovat bezpečnostní požadavky </w:t>
      </w:r>
      <w:proofErr w:type="spellStart"/>
      <w:r w:rsidR="006B1710" w:rsidRPr="006B1710">
        <w:rPr>
          <w:rFonts w:ascii="Times New Roman" w:hAnsi="Times New Roman"/>
        </w:rPr>
        <w:t>ZoKB</w:t>
      </w:r>
      <w:proofErr w:type="spellEnd"/>
      <w:r w:rsidR="006B1710" w:rsidRPr="006B1710">
        <w:rPr>
          <w:rFonts w:ascii="Times New Roman" w:hAnsi="Times New Roman"/>
        </w:rPr>
        <w:t xml:space="preserve"> (</w:t>
      </w:r>
      <w:proofErr w:type="spellStart"/>
      <w:r w:rsidR="006B1710" w:rsidRPr="006B1710">
        <w:rPr>
          <w:rFonts w:ascii="Times New Roman" w:hAnsi="Times New Roman"/>
        </w:rPr>
        <w:t>VoKB</w:t>
      </w:r>
      <w:proofErr w:type="spellEnd"/>
      <w:r w:rsidR="006B1710" w:rsidRPr="006B1710">
        <w:rPr>
          <w:rFonts w:ascii="Times New Roman" w:hAnsi="Times New Roman"/>
        </w:rPr>
        <w:t>).</w:t>
      </w:r>
    </w:p>
    <w:p w14:paraId="113FA044" w14:textId="77777777" w:rsidR="00577CA3" w:rsidRPr="00AF490E" w:rsidRDefault="00577CA3" w:rsidP="00AF490E">
      <w:pPr>
        <w:pStyle w:val="Odstavecseseznamem"/>
        <w:numPr>
          <w:ilvl w:val="0"/>
          <w:numId w:val="13"/>
        </w:numPr>
        <w:rPr>
          <w:rFonts w:ascii="Times New Roman" w:hAnsi="Times New Roman"/>
        </w:rPr>
      </w:pPr>
      <w:r w:rsidRPr="00AF490E">
        <w:rPr>
          <w:rFonts w:ascii="Times New Roman" w:hAnsi="Times New Roman"/>
        </w:rPr>
        <w:t>Hardware zahrnuje, ale není omezen na, veškeré fyzické zařízení, serverové vybavení, počítače a další technologické prvky potřebné pro provoz systémů a služeb specifikovaných v této smlouvě.</w:t>
      </w:r>
    </w:p>
    <w:p w14:paraId="50F41137" w14:textId="57352162" w:rsidR="00577CA3" w:rsidRDefault="00577CA3" w:rsidP="00577CA3">
      <w:pPr>
        <w:pStyle w:val="Odstavecseseznamem"/>
        <w:numPr>
          <w:ilvl w:val="0"/>
          <w:numId w:val="13"/>
        </w:numPr>
        <w:rPr>
          <w:rFonts w:ascii="Times New Roman" w:hAnsi="Times New Roman"/>
        </w:rPr>
      </w:pPr>
      <w:r w:rsidRPr="00AF490E">
        <w:rPr>
          <w:rFonts w:ascii="Times New Roman" w:hAnsi="Times New Roman"/>
        </w:rPr>
        <w:t>Podpůrný Software zahrnuje operační systémy, ovladače, systémový software a další softwarové komponenty nezbytné pro správný chod Hardwaru.</w:t>
      </w:r>
    </w:p>
    <w:p w14:paraId="3E4553E1" w14:textId="500F2C99" w:rsidR="00577CA3" w:rsidRPr="00443448" w:rsidRDefault="00577CA3" w:rsidP="00AF490E">
      <w:pPr>
        <w:pStyle w:val="Odstavecseseznamem"/>
        <w:numPr>
          <w:ilvl w:val="0"/>
          <w:numId w:val="13"/>
        </w:numPr>
        <w:rPr>
          <w:rFonts w:ascii="Times New Roman" w:hAnsi="Times New Roman"/>
        </w:rPr>
      </w:pPr>
      <w:r w:rsidRPr="00AF490E">
        <w:rPr>
          <w:rFonts w:ascii="Times New Roman" w:hAnsi="Times New Roman"/>
        </w:rPr>
        <w:t xml:space="preserve">Objednatel se zavazuje zajistit, že Hardware a Podpůrný Software budou odpovídat minimálním technickým a výkonnostním specifikacím, které jsou nezbytné pro plnění cílů a funkcí definovaných touto </w:t>
      </w:r>
      <w:r w:rsidRPr="00443448">
        <w:rPr>
          <w:rFonts w:ascii="Times New Roman" w:hAnsi="Times New Roman"/>
        </w:rPr>
        <w:t>smlouvou.</w:t>
      </w:r>
    </w:p>
    <w:p w14:paraId="04AFC3F8" w14:textId="77777777" w:rsidR="00577CA3" w:rsidRPr="00443448" w:rsidRDefault="00577CA3" w:rsidP="009646C7">
      <w:pPr>
        <w:pStyle w:val="Odstavecseseznamem"/>
        <w:numPr>
          <w:ilvl w:val="0"/>
          <w:numId w:val="13"/>
        </w:numPr>
        <w:rPr>
          <w:rFonts w:ascii="Times New Roman" w:hAnsi="Times New Roman"/>
        </w:rPr>
      </w:pPr>
      <w:r w:rsidRPr="00443448">
        <w:rPr>
          <w:rFonts w:ascii="Times New Roman" w:hAnsi="Times New Roman"/>
        </w:rPr>
        <w:t>Minimální výkon je stanoven:</w:t>
      </w:r>
    </w:p>
    <w:p w14:paraId="65FDC3C7" w14:textId="77777777" w:rsidR="006A4541" w:rsidRPr="00443448" w:rsidRDefault="006A4541" w:rsidP="009646C7">
      <w:pPr>
        <w:pStyle w:val="Odstavecseseznamem"/>
        <w:numPr>
          <w:ilvl w:val="1"/>
          <w:numId w:val="13"/>
        </w:numPr>
        <w:rPr>
          <w:rFonts w:ascii="Times New Roman" w:hAnsi="Times New Roman"/>
        </w:rPr>
      </w:pPr>
      <w:r w:rsidRPr="00443448">
        <w:rPr>
          <w:rFonts w:ascii="Times New Roman" w:hAnsi="Times New Roman"/>
        </w:rPr>
        <w:t xml:space="preserve">Databázový </w:t>
      </w:r>
      <w:r w:rsidR="00443448" w:rsidRPr="00443448">
        <w:rPr>
          <w:rFonts w:ascii="Times New Roman" w:hAnsi="Times New Roman"/>
        </w:rPr>
        <w:t>server – 2x</w:t>
      </w:r>
      <w:r w:rsidR="00EB74E2">
        <w:rPr>
          <w:rFonts w:ascii="Times New Roman" w:hAnsi="Times New Roman"/>
        </w:rPr>
        <w:t xml:space="preserve"> (1x test, 1x produkční)</w:t>
      </w:r>
    </w:p>
    <w:p w14:paraId="534C9C75" w14:textId="4BE61E53" w:rsidR="006A4541" w:rsidRPr="00443448" w:rsidRDefault="006A4541" w:rsidP="009646C7">
      <w:pPr>
        <w:pStyle w:val="Odstavecseseznamem"/>
        <w:ind w:left="732" w:firstLine="348"/>
        <w:rPr>
          <w:rFonts w:ascii="Times New Roman" w:hAnsi="Times New Roman"/>
        </w:rPr>
      </w:pPr>
      <w:r w:rsidRPr="00443448">
        <w:rPr>
          <w:rFonts w:ascii="Times New Roman" w:hAnsi="Times New Roman"/>
        </w:rPr>
        <w:t xml:space="preserve">2x </w:t>
      </w:r>
      <w:proofErr w:type="spellStart"/>
      <w:r w:rsidR="00EB74E2">
        <w:rPr>
          <w:rFonts w:ascii="Times New Roman" w:hAnsi="Times New Roman"/>
        </w:rPr>
        <w:t>v</w:t>
      </w:r>
      <w:r w:rsidRPr="00443448">
        <w:rPr>
          <w:rFonts w:ascii="Times New Roman" w:hAnsi="Times New Roman"/>
        </w:rPr>
        <w:t>CPU</w:t>
      </w:r>
      <w:proofErr w:type="spellEnd"/>
      <w:r w:rsidRPr="00443448">
        <w:rPr>
          <w:rFonts w:ascii="Times New Roman" w:hAnsi="Times New Roman"/>
        </w:rPr>
        <w:t xml:space="preserve"> </w:t>
      </w:r>
    </w:p>
    <w:p w14:paraId="3D1B1550" w14:textId="01E4891A" w:rsidR="006A4541" w:rsidRPr="00443448" w:rsidRDefault="00EB74E2" w:rsidP="009646C7">
      <w:pPr>
        <w:pStyle w:val="Odstavecseseznamem"/>
        <w:ind w:left="732" w:firstLine="348"/>
        <w:rPr>
          <w:rFonts w:ascii="Times New Roman" w:hAnsi="Times New Roman"/>
        </w:rPr>
      </w:pPr>
      <w:r>
        <w:rPr>
          <w:rFonts w:ascii="Times New Roman" w:hAnsi="Times New Roman"/>
        </w:rPr>
        <w:t>16</w:t>
      </w:r>
      <w:r w:rsidRPr="00443448">
        <w:rPr>
          <w:rFonts w:ascii="Times New Roman" w:hAnsi="Times New Roman"/>
        </w:rPr>
        <w:t xml:space="preserve"> </w:t>
      </w:r>
      <w:r w:rsidR="006A4541" w:rsidRPr="00443448">
        <w:rPr>
          <w:rFonts w:ascii="Times New Roman" w:hAnsi="Times New Roman"/>
        </w:rPr>
        <w:t>GB RAM</w:t>
      </w:r>
    </w:p>
    <w:p w14:paraId="530D6B9D" w14:textId="35BFE296" w:rsidR="006A4541" w:rsidRPr="009646C7" w:rsidRDefault="006A4541" w:rsidP="009646C7">
      <w:pPr>
        <w:pStyle w:val="Odstavecseseznamem"/>
        <w:ind w:left="732" w:firstLine="348"/>
        <w:rPr>
          <w:rFonts w:ascii="Times New Roman" w:hAnsi="Times New Roman"/>
        </w:rPr>
      </w:pPr>
      <w:r w:rsidRPr="009646C7">
        <w:rPr>
          <w:rFonts w:ascii="Times New Roman" w:hAnsi="Times New Roman"/>
        </w:rPr>
        <w:t xml:space="preserve">disky o kapacitě </w:t>
      </w:r>
      <w:r w:rsidR="005B3972">
        <w:rPr>
          <w:rFonts w:ascii="Times New Roman" w:hAnsi="Times New Roman"/>
        </w:rPr>
        <w:t>500</w:t>
      </w:r>
      <w:r w:rsidR="00EB74E2">
        <w:rPr>
          <w:rFonts w:ascii="Times New Roman" w:hAnsi="Times New Roman"/>
        </w:rPr>
        <w:t>, 1000, 100</w:t>
      </w:r>
      <w:r w:rsidRPr="009646C7">
        <w:rPr>
          <w:rFonts w:ascii="Times New Roman" w:hAnsi="Times New Roman"/>
        </w:rPr>
        <w:t xml:space="preserve"> GB </w:t>
      </w:r>
    </w:p>
    <w:p w14:paraId="44E63FCD" w14:textId="77777777" w:rsidR="006A4541" w:rsidRPr="009646C7" w:rsidRDefault="006A4541" w:rsidP="009646C7">
      <w:pPr>
        <w:pStyle w:val="Odstavecseseznamem"/>
        <w:numPr>
          <w:ilvl w:val="1"/>
          <w:numId w:val="13"/>
        </w:numPr>
        <w:rPr>
          <w:rFonts w:ascii="Times New Roman" w:hAnsi="Times New Roman"/>
        </w:rPr>
      </w:pPr>
      <w:r w:rsidRPr="009646C7">
        <w:rPr>
          <w:rFonts w:ascii="Times New Roman" w:hAnsi="Times New Roman"/>
        </w:rPr>
        <w:t xml:space="preserve">Disková </w:t>
      </w:r>
      <w:r>
        <w:rPr>
          <w:rFonts w:ascii="Times New Roman" w:hAnsi="Times New Roman"/>
        </w:rPr>
        <w:t>úložiště</w:t>
      </w:r>
    </w:p>
    <w:p w14:paraId="502A662D" w14:textId="77777777" w:rsidR="006A4541" w:rsidRPr="009646C7" w:rsidRDefault="006A4541" w:rsidP="009646C7">
      <w:pPr>
        <w:pStyle w:val="Odstavecseseznamem"/>
        <w:ind w:left="732" w:firstLine="348"/>
        <w:rPr>
          <w:rFonts w:ascii="Times New Roman" w:hAnsi="Times New Roman"/>
        </w:rPr>
      </w:pPr>
      <w:r w:rsidRPr="009646C7">
        <w:rPr>
          <w:rFonts w:ascii="Times New Roman" w:hAnsi="Times New Roman"/>
        </w:rPr>
        <w:t>kapacita ~10 TB na 5 let provozu</w:t>
      </w:r>
    </w:p>
    <w:p w14:paraId="2E8084F8" w14:textId="77777777" w:rsidR="006A4541" w:rsidRPr="00AF490E" w:rsidRDefault="006A4541" w:rsidP="009646C7">
      <w:pPr>
        <w:pStyle w:val="Odstavecseseznamem"/>
        <w:ind w:left="360"/>
        <w:rPr>
          <w:rFonts w:ascii="Times New Roman" w:hAnsi="Times New Roman"/>
          <w:highlight w:val="yellow"/>
        </w:rPr>
      </w:pPr>
    </w:p>
    <w:p w14:paraId="1379DDDC" w14:textId="77777777" w:rsidR="00577CA3" w:rsidRDefault="00577CA3" w:rsidP="00AF490E">
      <w:pPr>
        <w:pStyle w:val="Odstavecseseznamem"/>
        <w:numPr>
          <w:ilvl w:val="0"/>
          <w:numId w:val="13"/>
        </w:numPr>
        <w:rPr>
          <w:rFonts w:ascii="Times New Roman" w:hAnsi="Times New Roman"/>
        </w:rPr>
      </w:pPr>
      <w:r w:rsidRPr="00AF490E">
        <w:rPr>
          <w:rFonts w:ascii="Times New Roman" w:hAnsi="Times New Roman"/>
        </w:rPr>
        <w:t>Objednatel bude odpovědný za aktualizace, opravy a údržbu Hardware a Podpůrného Softwaru tak, aby byl zachován požadovaný minimální výkon.</w:t>
      </w:r>
    </w:p>
    <w:p w14:paraId="45410A80" w14:textId="77777777" w:rsidR="002F10A9" w:rsidRPr="00AF490E" w:rsidRDefault="002F10A9" w:rsidP="00AF490E">
      <w:pPr>
        <w:pStyle w:val="Odstavecseseznamem"/>
        <w:numPr>
          <w:ilvl w:val="0"/>
          <w:numId w:val="13"/>
        </w:numPr>
        <w:rPr>
          <w:rFonts w:ascii="Times New Roman" w:hAnsi="Times New Roman"/>
        </w:rPr>
      </w:pPr>
      <w:r>
        <w:rPr>
          <w:rFonts w:ascii="Times New Roman" w:hAnsi="Times New Roman"/>
        </w:rPr>
        <w:t>Objednatel je odpovědný za provádění zálohování Podpůrného Softwaru včetně místa instalace produktu a zajistit tak korektní obnovu produktu v případě havárie.</w:t>
      </w:r>
    </w:p>
    <w:p w14:paraId="6B3CB893" w14:textId="77777777" w:rsidR="00577CA3" w:rsidRDefault="00577CA3" w:rsidP="00577CA3">
      <w:pPr>
        <w:pStyle w:val="Odstavecseseznamem"/>
        <w:numPr>
          <w:ilvl w:val="0"/>
          <w:numId w:val="13"/>
        </w:numPr>
        <w:rPr>
          <w:rFonts w:ascii="Times New Roman" w:hAnsi="Times New Roman"/>
        </w:rPr>
      </w:pPr>
      <w:r w:rsidRPr="00AF490E">
        <w:rPr>
          <w:rFonts w:ascii="Times New Roman" w:hAnsi="Times New Roman"/>
        </w:rPr>
        <w:t>V případě potřeby aktualizací nebo změn ve specifikacích minimálního výkonu, obě strany se zavazují spolupracovat na aktualizaci Hardware a Podpůrného Softwaru k dosažení nových nebo rozšířených technických požadavků.</w:t>
      </w:r>
    </w:p>
    <w:p w14:paraId="1381C4B5" w14:textId="77777777" w:rsidR="00577CA3" w:rsidRPr="00AF490E" w:rsidRDefault="00577CA3" w:rsidP="00AF490E">
      <w:pPr>
        <w:pStyle w:val="Odstavecseseznamem"/>
        <w:numPr>
          <w:ilvl w:val="0"/>
          <w:numId w:val="13"/>
        </w:numPr>
        <w:rPr>
          <w:rFonts w:ascii="Times New Roman" w:hAnsi="Times New Roman"/>
        </w:rPr>
      </w:pPr>
      <w:r w:rsidRPr="00AF490E">
        <w:rPr>
          <w:rFonts w:ascii="Times New Roman" w:hAnsi="Times New Roman"/>
        </w:rPr>
        <w:t>Objednatel má právo provádět pravidelné inspekce Hardware a Podpůrného Softwaru za účelem ověření jejich souladu s minimálním požadovaným výkonem.</w:t>
      </w:r>
    </w:p>
    <w:p w14:paraId="74641D68" w14:textId="77777777" w:rsidR="006B1710" w:rsidRDefault="00577CA3" w:rsidP="006B1710">
      <w:pPr>
        <w:pStyle w:val="Odstavecseseznamem"/>
        <w:numPr>
          <w:ilvl w:val="0"/>
          <w:numId w:val="13"/>
        </w:numPr>
        <w:rPr>
          <w:rFonts w:ascii="Times New Roman" w:hAnsi="Times New Roman"/>
        </w:rPr>
      </w:pPr>
      <w:r w:rsidRPr="00AF490E">
        <w:rPr>
          <w:rFonts w:ascii="Times New Roman" w:hAnsi="Times New Roman"/>
        </w:rPr>
        <w:t>V případě, že by byly zjištěny nesrovnalosti nebo problémy s výkonem, objednatel a poskytovatel budou spolupracovat na nápravě v souladu s podmínkami této smlouvy.</w:t>
      </w:r>
    </w:p>
    <w:p w14:paraId="3FC90DD3" w14:textId="77777777" w:rsidR="006B1710" w:rsidRPr="006B1710" w:rsidRDefault="006B1710" w:rsidP="006B1710">
      <w:pPr>
        <w:pStyle w:val="Odstavecseseznamem"/>
        <w:numPr>
          <w:ilvl w:val="0"/>
          <w:numId w:val="13"/>
        </w:numPr>
        <w:rPr>
          <w:rFonts w:ascii="Times New Roman" w:hAnsi="Times New Roman"/>
        </w:rPr>
      </w:pPr>
      <w:r w:rsidRPr="006B1710">
        <w:rPr>
          <w:rFonts w:ascii="Times New Roman" w:hAnsi="Times New Roman"/>
        </w:rPr>
        <w:t xml:space="preserve">Stávající klientská PC jsou běžné kancelářské konfigurace s operačním systémem MS Windows 11 Pro řízená MS doménovým řadičem. Monitor Full HD o velikosti 24“. Na PC bude provoz pomocí osobního uživatelského účtu se základním uživatelským oprávněním. </w:t>
      </w:r>
      <w:r>
        <w:rPr>
          <w:rFonts w:ascii="Times New Roman" w:hAnsi="Times New Roman"/>
        </w:rPr>
        <w:t>J</w:t>
      </w:r>
      <w:r w:rsidRPr="006B1710">
        <w:rPr>
          <w:rFonts w:ascii="Times New Roman" w:hAnsi="Times New Roman"/>
        </w:rPr>
        <w:t>iný typ účtu k provozu PC stanic</w:t>
      </w:r>
      <w:r>
        <w:rPr>
          <w:rFonts w:ascii="Times New Roman" w:hAnsi="Times New Roman"/>
        </w:rPr>
        <w:t xml:space="preserve"> není přípustný. Dodávaný systém musí být provozovatelný na stávajících PC a na MS terminálovém serveru Windows 2019.</w:t>
      </w:r>
    </w:p>
    <w:p w14:paraId="1F2438FD" w14:textId="77777777" w:rsidR="001538FB" w:rsidRPr="00B56FC2" w:rsidRDefault="001538FB">
      <w:pPr>
        <w:widowControl/>
        <w:autoSpaceDE/>
        <w:autoSpaceDN/>
        <w:adjustRightInd/>
        <w:spacing w:line="240" w:lineRule="auto"/>
        <w:jc w:val="left"/>
        <w:rPr>
          <w:rFonts w:ascii="Times New Roman" w:hAnsi="Times New Roman"/>
        </w:rPr>
      </w:pPr>
      <w:r w:rsidRPr="00B56FC2">
        <w:rPr>
          <w:rFonts w:ascii="Times New Roman" w:hAnsi="Times New Roman"/>
        </w:rPr>
        <w:br w:type="page"/>
      </w:r>
    </w:p>
    <w:p w14:paraId="44B8EAE3" w14:textId="77777777" w:rsidR="00ED43A6" w:rsidRPr="00ED43A6" w:rsidRDefault="00ED43A6" w:rsidP="00ED43A6">
      <w:pPr>
        <w:rPr>
          <w:rFonts w:ascii="Times New Roman" w:hAnsi="Times New Roman"/>
          <w:b/>
        </w:rPr>
      </w:pPr>
      <w:r w:rsidRPr="00ED43A6">
        <w:rPr>
          <w:rFonts w:ascii="Times New Roman" w:hAnsi="Times New Roman"/>
          <w:b/>
        </w:rPr>
        <w:lastRenderedPageBreak/>
        <w:t>Příloha č. 3 – Předpokládaný harmonogram implementace (!</w:t>
      </w:r>
      <w:r w:rsidRPr="00ED43A6">
        <w:rPr>
          <w:rFonts w:ascii="Times New Roman" w:hAnsi="Times New Roman"/>
          <w:b/>
          <w:u w:val="single"/>
        </w:rPr>
        <w:t>jde o předpokládané termíny, které se upraví v návaznosti na podpis smlouvy!</w:t>
      </w:r>
      <w:r w:rsidRPr="00ED43A6">
        <w:rPr>
          <w:rFonts w:ascii="Times New Roman" w:hAnsi="Times New Roman"/>
          <w:b/>
        </w:rPr>
        <w:t>)</w:t>
      </w:r>
    </w:p>
    <w:p w14:paraId="0517E661" w14:textId="77777777" w:rsidR="00ED43A6" w:rsidRPr="00ED43A6" w:rsidRDefault="00ED43A6" w:rsidP="00ED43A6">
      <w:pPr>
        <w:rPr>
          <w:rFonts w:ascii="Times New Roman" w:hAnsi="Times New Roman"/>
          <w:b/>
        </w:rPr>
      </w:pPr>
    </w:p>
    <w:p w14:paraId="00EDB789" w14:textId="4E4282A5" w:rsidR="00ED43A6" w:rsidRPr="00ED43A6" w:rsidRDefault="00ED43A6" w:rsidP="00ED43A6">
      <w:pPr>
        <w:numPr>
          <w:ilvl w:val="0"/>
          <w:numId w:val="41"/>
        </w:numPr>
        <w:rPr>
          <w:rFonts w:ascii="Times New Roman" w:hAnsi="Times New Roman"/>
        </w:rPr>
      </w:pPr>
      <w:r w:rsidRPr="00ED43A6">
        <w:rPr>
          <w:rFonts w:ascii="Times New Roman" w:hAnsi="Times New Roman"/>
        </w:rPr>
        <w:t xml:space="preserve">Následující tabulky obsahují požadovaný časový harmonogram realizace dodávky (T ~ datum zahájení plnění implementační smlouvy – </w:t>
      </w:r>
      <w:r w:rsidR="0060476F" w:rsidRPr="00461C79">
        <w:rPr>
          <w:rFonts w:ascii="Times New Roman" w:hAnsi="Times New Roman"/>
          <w:b/>
        </w:rPr>
        <w:t xml:space="preserve">den </w:t>
      </w:r>
      <w:proofErr w:type="spellStart"/>
      <w:ins w:id="19" w:author="Mária Bosnovičová" w:date="2025-01-16T18:36:00Z" w16du:dateUtc="2025-01-16T17:36:00Z">
        <w:r w:rsidR="00C65214" w:rsidRPr="00C65214">
          <w:rPr>
            <w:rFonts w:ascii="Times New Roman" w:hAnsi="Times New Roman"/>
            <w:b/>
          </w:rPr>
          <w:t>den</w:t>
        </w:r>
        <w:proofErr w:type="spellEnd"/>
        <w:r w:rsidR="00C65214" w:rsidRPr="00C65214">
          <w:rPr>
            <w:rFonts w:ascii="Times New Roman" w:hAnsi="Times New Roman"/>
            <w:b/>
          </w:rPr>
          <w:t xml:space="preserve"> zveřejnění smlouvy v registru smluv</w:t>
        </w:r>
      </w:ins>
      <w:del w:id="20" w:author="Mária Bosnovičová" w:date="2025-01-16T18:36:00Z" w16du:dateUtc="2025-01-16T17:36:00Z">
        <w:r w:rsidR="0060476F" w:rsidRPr="00461C79" w:rsidDel="00C65214">
          <w:rPr>
            <w:rFonts w:ascii="Times New Roman" w:hAnsi="Times New Roman"/>
            <w:b/>
            <w:highlight w:val="green"/>
          </w:rPr>
          <w:delText>podpisu smlouvy</w:delText>
        </w:r>
      </w:del>
      <w:r w:rsidRPr="00ED43A6">
        <w:rPr>
          <w:rFonts w:ascii="Times New Roman" w:hAnsi="Times New Roman"/>
        </w:rPr>
        <w:t>).</w:t>
      </w:r>
    </w:p>
    <w:p w14:paraId="3AA6C143" w14:textId="77777777" w:rsidR="00ED43A6" w:rsidRPr="00ED43A6" w:rsidRDefault="00ED43A6" w:rsidP="00ED43A6">
      <w:pPr>
        <w:rPr>
          <w:rFonts w:ascii="Times New Roman" w:hAnsi="Times New Roman"/>
          <w:b/>
        </w:rPr>
      </w:pPr>
    </w:p>
    <w:tbl>
      <w:tblPr>
        <w:tblStyle w:val="Svtltabulkasmkou1zvraznn1"/>
        <w:tblW w:w="5395" w:type="pct"/>
        <w:tblInd w:w="0" w:type="dxa"/>
        <w:tblLook w:val="04A0" w:firstRow="1" w:lastRow="0" w:firstColumn="1" w:lastColumn="0" w:noHBand="0" w:noVBand="1"/>
      </w:tblPr>
      <w:tblGrid>
        <w:gridCol w:w="544"/>
        <w:gridCol w:w="2284"/>
        <w:gridCol w:w="1528"/>
        <w:gridCol w:w="5420"/>
      </w:tblGrid>
      <w:tr w:rsidR="00ED43A6" w:rsidRPr="00ED43A6" w14:paraId="00AF4B9A" w14:textId="77777777" w:rsidTr="00ED43A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92"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2A50ED8D" w14:textId="77777777" w:rsidR="00ED43A6" w:rsidRPr="00ED43A6" w:rsidRDefault="00ED43A6" w:rsidP="00ED43A6">
            <w:pPr>
              <w:rPr>
                <w:rFonts w:ascii="Times New Roman" w:hAnsi="Times New Roman"/>
              </w:rPr>
            </w:pPr>
            <w:r w:rsidRPr="00ED43A6">
              <w:rPr>
                <w:rFonts w:ascii="Times New Roman" w:hAnsi="Times New Roman"/>
              </w:rPr>
              <w:t>#</w:t>
            </w:r>
          </w:p>
        </w:tc>
        <w:tc>
          <w:tcPr>
            <w:tcW w:w="1301"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7DB600BA" w14:textId="77777777" w:rsidR="00ED43A6" w:rsidRPr="00ED43A6" w:rsidRDefault="00ED43A6" w:rsidP="00ED43A6">
            <w:pP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Fáze projektu</w:t>
            </w:r>
          </w:p>
        </w:tc>
        <w:tc>
          <w:tcPr>
            <w:tcW w:w="562"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4A46DCDA" w14:textId="77777777" w:rsidR="00ED43A6" w:rsidRPr="00ED43A6" w:rsidRDefault="00ED43A6" w:rsidP="00ED43A6">
            <w:pP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Předpokládaná doba trvání od zahájení</w:t>
            </w:r>
          </w:p>
        </w:tc>
        <w:tc>
          <w:tcPr>
            <w:tcW w:w="2846"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1B9365A6" w14:textId="77777777" w:rsidR="00ED43A6" w:rsidRPr="00ED43A6" w:rsidRDefault="00ED43A6" w:rsidP="00ED43A6">
            <w:pP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Doplňující informace</w:t>
            </w:r>
          </w:p>
        </w:tc>
      </w:tr>
      <w:tr w:rsidR="00ED43A6" w:rsidRPr="00ED43A6" w14:paraId="628093EB" w14:textId="77777777" w:rsidTr="00ED43A6">
        <w:tc>
          <w:tcPr>
            <w:cnfStyle w:val="001000000000" w:firstRow="0" w:lastRow="0" w:firstColumn="1" w:lastColumn="0" w:oddVBand="0" w:evenVBand="0" w:oddHBand="0" w:evenHBand="0" w:firstRowFirstColumn="0" w:firstRowLastColumn="0" w:lastRowFirstColumn="0" w:lastRowLastColumn="0"/>
            <w:tcW w:w="292"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5FF4128F" w14:textId="77777777" w:rsidR="00ED43A6" w:rsidRPr="00ED43A6" w:rsidRDefault="00ED43A6" w:rsidP="00ED43A6">
            <w:pPr>
              <w:rPr>
                <w:rFonts w:ascii="Times New Roman" w:hAnsi="Times New Roman"/>
              </w:rPr>
            </w:pPr>
            <w:r w:rsidRPr="00ED43A6">
              <w:rPr>
                <w:rFonts w:ascii="Times New Roman" w:hAnsi="Times New Roman"/>
              </w:rPr>
              <w:t>0.</w:t>
            </w:r>
          </w:p>
        </w:tc>
        <w:tc>
          <w:tcPr>
            <w:tcW w:w="130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3178D9F5"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Zahájení realizace</w:t>
            </w:r>
          </w:p>
        </w:tc>
        <w:tc>
          <w:tcPr>
            <w:tcW w:w="562"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044E616D"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T + 0</w:t>
            </w:r>
          </w:p>
        </w:tc>
        <w:tc>
          <w:tcPr>
            <w:tcW w:w="2846"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4DFC48C5" w14:textId="6BEF993F"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 xml:space="preserve">Zahájení realizace bude dnem zahájení plnění dle implementační smlouvy s účinností od </w:t>
            </w:r>
            <w:r w:rsidR="0060476F" w:rsidRPr="00461C79">
              <w:rPr>
                <w:rFonts w:ascii="Times New Roman" w:hAnsi="Times New Roman"/>
                <w:b/>
              </w:rPr>
              <w:t xml:space="preserve">dne </w:t>
            </w:r>
            <w:ins w:id="21" w:author="Mária Bosnovičová" w:date="2025-01-16T18:36:00Z" w16du:dateUtc="2025-01-16T17:36:00Z">
              <w:r w:rsidR="00C65214" w:rsidRPr="00C65214">
                <w:rPr>
                  <w:rFonts w:ascii="Times New Roman" w:hAnsi="Times New Roman"/>
                  <w:b/>
                </w:rPr>
                <w:t>den zveřejnění smlouvy v registru smluv</w:t>
              </w:r>
            </w:ins>
            <w:del w:id="22" w:author="Mária Bosnovičová" w:date="2025-01-16T18:36:00Z" w16du:dateUtc="2025-01-16T17:36:00Z">
              <w:r w:rsidR="0060476F" w:rsidRPr="00461C79" w:rsidDel="00C65214">
                <w:rPr>
                  <w:rFonts w:ascii="Times New Roman" w:hAnsi="Times New Roman"/>
                  <w:b/>
                  <w:highlight w:val="green"/>
                </w:rPr>
                <w:delText>podpisu smlouvy</w:delText>
              </w:r>
            </w:del>
            <w:r w:rsidRPr="00ED43A6">
              <w:rPr>
                <w:rFonts w:ascii="Times New Roman" w:hAnsi="Times New Roman"/>
              </w:rPr>
              <w:t>.</w:t>
            </w:r>
          </w:p>
        </w:tc>
      </w:tr>
      <w:tr w:rsidR="00ED43A6" w:rsidRPr="00ED43A6" w14:paraId="4DF9727E" w14:textId="77777777" w:rsidTr="00ED43A6">
        <w:tc>
          <w:tcPr>
            <w:cnfStyle w:val="001000000000" w:firstRow="0" w:lastRow="0" w:firstColumn="1" w:lastColumn="0" w:oddVBand="0" w:evenVBand="0" w:oddHBand="0" w:evenHBand="0" w:firstRowFirstColumn="0" w:firstRowLastColumn="0" w:lastRowFirstColumn="0" w:lastRowLastColumn="0"/>
            <w:tcW w:w="292"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79B77CDA" w14:textId="77777777" w:rsidR="00ED43A6" w:rsidRPr="00ED43A6" w:rsidRDefault="00ED43A6" w:rsidP="00ED43A6">
            <w:pPr>
              <w:rPr>
                <w:rFonts w:ascii="Times New Roman" w:hAnsi="Times New Roman"/>
              </w:rPr>
            </w:pPr>
            <w:r w:rsidRPr="00ED43A6">
              <w:rPr>
                <w:rFonts w:ascii="Times New Roman" w:hAnsi="Times New Roman"/>
              </w:rPr>
              <w:t>I.</w:t>
            </w:r>
          </w:p>
        </w:tc>
        <w:tc>
          <w:tcPr>
            <w:tcW w:w="4708"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0F3DB946"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r w:rsidRPr="00ED43A6">
              <w:rPr>
                <w:rFonts w:ascii="Times New Roman" w:hAnsi="Times New Roman"/>
                <w:b/>
                <w:bCs/>
              </w:rPr>
              <w:t>Implementace</w:t>
            </w:r>
          </w:p>
        </w:tc>
      </w:tr>
      <w:tr w:rsidR="00ED43A6" w:rsidRPr="00ED43A6" w14:paraId="5127FEF5" w14:textId="77777777" w:rsidTr="00ED43A6">
        <w:tc>
          <w:tcPr>
            <w:cnfStyle w:val="001000000000" w:firstRow="0" w:lastRow="0" w:firstColumn="1" w:lastColumn="0" w:oddVBand="0" w:evenVBand="0" w:oddHBand="0" w:evenHBand="0" w:firstRowFirstColumn="0" w:firstRowLastColumn="0" w:lastRowFirstColumn="0" w:lastRowLastColumn="0"/>
            <w:tcW w:w="292"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75AA3139" w14:textId="77777777" w:rsidR="00ED43A6" w:rsidRPr="00ED43A6" w:rsidRDefault="00ED43A6" w:rsidP="00ED43A6">
            <w:pPr>
              <w:rPr>
                <w:rFonts w:ascii="Times New Roman" w:hAnsi="Times New Roman"/>
              </w:rPr>
            </w:pPr>
            <w:r w:rsidRPr="00ED43A6">
              <w:rPr>
                <w:rFonts w:ascii="Times New Roman" w:hAnsi="Times New Roman"/>
              </w:rPr>
              <w:t>I.1</w:t>
            </w:r>
          </w:p>
        </w:tc>
        <w:tc>
          <w:tcPr>
            <w:tcW w:w="130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1D2F55AA"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Příprava implementačního projektu</w:t>
            </w:r>
          </w:p>
        </w:tc>
        <w:tc>
          <w:tcPr>
            <w:tcW w:w="562"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3BF61B46" w14:textId="77777777" w:rsidR="00ED43A6" w:rsidRPr="00461C79"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highlight w:val="green"/>
              </w:rPr>
            </w:pPr>
            <w:r w:rsidRPr="00461C79">
              <w:rPr>
                <w:rFonts w:ascii="Times New Roman" w:hAnsi="Times New Roman"/>
                <w:highlight w:val="green"/>
              </w:rPr>
              <w:t xml:space="preserve">T + </w:t>
            </w:r>
            <w:r w:rsidR="0060476F" w:rsidRPr="00461C79">
              <w:rPr>
                <w:rFonts w:ascii="Times New Roman" w:hAnsi="Times New Roman"/>
                <w:highlight w:val="green"/>
              </w:rPr>
              <w:t>2</w:t>
            </w:r>
            <w:r w:rsidRPr="00461C79">
              <w:rPr>
                <w:rFonts w:ascii="Times New Roman" w:hAnsi="Times New Roman"/>
                <w:highlight w:val="green"/>
              </w:rPr>
              <w:t xml:space="preserve"> měsíc</w:t>
            </w:r>
          </w:p>
        </w:tc>
        <w:tc>
          <w:tcPr>
            <w:tcW w:w="2846"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6B810EF7"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Definování pracovních skupin, seznámení klíčových osob a garantů s jejich roli. Úvodní seznámení s projektem.</w:t>
            </w:r>
          </w:p>
        </w:tc>
      </w:tr>
      <w:tr w:rsidR="00ED43A6" w:rsidRPr="00ED43A6" w14:paraId="78CC3C50" w14:textId="77777777" w:rsidTr="00ED43A6">
        <w:tc>
          <w:tcPr>
            <w:cnfStyle w:val="001000000000" w:firstRow="0" w:lastRow="0" w:firstColumn="1" w:lastColumn="0" w:oddVBand="0" w:evenVBand="0" w:oddHBand="0" w:evenHBand="0" w:firstRowFirstColumn="0" w:firstRowLastColumn="0" w:lastRowFirstColumn="0" w:lastRowLastColumn="0"/>
            <w:tcW w:w="292"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066CE622" w14:textId="77777777" w:rsidR="00ED43A6" w:rsidRPr="00ED43A6" w:rsidRDefault="00ED43A6" w:rsidP="00ED43A6">
            <w:pPr>
              <w:rPr>
                <w:rFonts w:ascii="Times New Roman" w:hAnsi="Times New Roman"/>
              </w:rPr>
            </w:pPr>
            <w:r w:rsidRPr="00ED43A6">
              <w:rPr>
                <w:rFonts w:ascii="Times New Roman" w:hAnsi="Times New Roman"/>
              </w:rPr>
              <w:t>I.2</w:t>
            </w:r>
          </w:p>
        </w:tc>
        <w:tc>
          <w:tcPr>
            <w:tcW w:w="130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1AC553C3"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Instalace a konfigurace modulů</w:t>
            </w:r>
          </w:p>
        </w:tc>
        <w:tc>
          <w:tcPr>
            <w:tcW w:w="562"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1F2B162A"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461C79">
              <w:rPr>
                <w:rFonts w:ascii="Times New Roman" w:hAnsi="Times New Roman"/>
                <w:highlight w:val="green"/>
              </w:rPr>
              <w:t xml:space="preserve">T + </w:t>
            </w:r>
            <w:r w:rsidR="0060476F" w:rsidRPr="00461C79">
              <w:rPr>
                <w:rFonts w:ascii="Times New Roman" w:hAnsi="Times New Roman"/>
                <w:highlight w:val="green"/>
              </w:rPr>
              <w:t>3</w:t>
            </w:r>
            <w:r w:rsidRPr="00461C79">
              <w:rPr>
                <w:rFonts w:ascii="Times New Roman" w:hAnsi="Times New Roman"/>
                <w:highlight w:val="green"/>
              </w:rPr>
              <w:t xml:space="preserve"> měsíce</w:t>
            </w:r>
          </w:p>
        </w:tc>
        <w:tc>
          <w:tcPr>
            <w:tcW w:w="2846"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52FE172F"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Provedena implementaci, konfigurace a testování nově přidaných modulů.</w:t>
            </w:r>
          </w:p>
        </w:tc>
      </w:tr>
      <w:tr w:rsidR="00ED43A6" w:rsidRPr="00ED43A6" w14:paraId="4BAE012E" w14:textId="77777777" w:rsidTr="00ED43A6">
        <w:tc>
          <w:tcPr>
            <w:cnfStyle w:val="001000000000" w:firstRow="0" w:lastRow="0" w:firstColumn="1" w:lastColumn="0" w:oddVBand="0" w:evenVBand="0" w:oddHBand="0" w:evenHBand="0" w:firstRowFirstColumn="0" w:firstRowLastColumn="0" w:lastRowFirstColumn="0" w:lastRowLastColumn="0"/>
            <w:tcW w:w="292" w:type="pct"/>
            <w:vMerge w:val="restar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E32CBE3" w14:textId="77777777" w:rsidR="00ED43A6" w:rsidRPr="00ED43A6" w:rsidRDefault="00ED43A6" w:rsidP="00ED43A6">
            <w:pPr>
              <w:rPr>
                <w:rFonts w:ascii="Times New Roman" w:hAnsi="Times New Roman"/>
              </w:rPr>
            </w:pPr>
          </w:p>
        </w:tc>
        <w:tc>
          <w:tcPr>
            <w:tcW w:w="4708"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0DC4A300" w14:textId="77777777" w:rsidR="00ED43A6" w:rsidRPr="00ED43A6" w:rsidRDefault="00ED43A6" w:rsidP="00ED43A6">
            <w:pPr>
              <w:numPr>
                <w:ilvl w:val="0"/>
                <w:numId w:val="42"/>
              </w:num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modul – Strukturovaná ošetřovatelská dokumentace</w:t>
            </w:r>
          </w:p>
        </w:tc>
      </w:tr>
      <w:tr w:rsidR="00ED43A6" w:rsidRPr="00ED43A6" w14:paraId="11A30D6D" w14:textId="77777777" w:rsidTr="00ED43A6">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hideMark/>
          </w:tcPr>
          <w:p w14:paraId="6D7014CE" w14:textId="77777777" w:rsidR="00ED43A6" w:rsidRPr="00ED43A6" w:rsidRDefault="00ED43A6" w:rsidP="00ED43A6">
            <w:pPr>
              <w:rPr>
                <w:rFonts w:ascii="Times New Roman" w:hAnsi="Times New Roman"/>
              </w:rPr>
            </w:pPr>
          </w:p>
        </w:tc>
        <w:tc>
          <w:tcPr>
            <w:tcW w:w="4708"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7FDB0D88" w14:textId="77777777" w:rsidR="00ED43A6" w:rsidRPr="00ED43A6" w:rsidRDefault="00ED43A6" w:rsidP="00ED43A6">
            <w:pPr>
              <w:numPr>
                <w:ilvl w:val="0"/>
                <w:numId w:val="42"/>
              </w:num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modul – Elektronická medikace</w:t>
            </w:r>
          </w:p>
        </w:tc>
      </w:tr>
      <w:tr w:rsidR="00ED43A6" w:rsidRPr="00ED43A6" w14:paraId="0389E6DB" w14:textId="77777777" w:rsidTr="00ED43A6">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hideMark/>
          </w:tcPr>
          <w:p w14:paraId="3746BB2E" w14:textId="77777777" w:rsidR="00ED43A6" w:rsidRPr="00ED43A6" w:rsidRDefault="00ED43A6" w:rsidP="00ED43A6">
            <w:pPr>
              <w:rPr>
                <w:rFonts w:ascii="Times New Roman" w:hAnsi="Times New Roman"/>
              </w:rPr>
            </w:pPr>
          </w:p>
        </w:tc>
        <w:tc>
          <w:tcPr>
            <w:tcW w:w="4708"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2F87B079" w14:textId="77777777" w:rsidR="00ED43A6" w:rsidRPr="00ED43A6" w:rsidRDefault="00ED43A6" w:rsidP="00ED43A6">
            <w:pPr>
              <w:numPr>
                <w:ilvl w:val="0"/>
                <w:numId w:val="42"/>
              </w:num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modul – Elektronické podání léku</w:t>
            </w:r>
          </w:p>
        </w:tc>
      </w:tr>
      <w:tr w:rsidR="00ED43A6" w:rsidRPr="00ED43A6" w14:paraId="378D8934" w14:textId="77777777" w:rsidTr="00ED43A6">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hideMark/>
          </w:tcPr>
          <w:p w14:paraId="5C6A0B51" w14:textId="77777777" w:rsidR="00ED43A6" w:rsidRPr="00ED43A6" w:rsidRDefault="00ED43A6" w:rsidP="00ED43A6">
            <w:pPr>
              <w:rPr>
                <w:rFonts w:ascii="Times New Roman" w:hAnsi="Times New Roman"/>
              </w:rPr>
            </w:pPr>
          </w:p>
        </w:tc>
        <w:tc>
          <w:tcPr>
            <w:tcW w:w="4708"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6B40FF42" w14:textId="77777777" w:rsidR="00ED43A6" w:rsidRPr="00ED43A6" w:rsidRDefault="00ED43A6" w:rsidP="00ED43A6">
            <w:pPr>
              <w:numPr>
                <w:ilvl w:val="0"/>
                <w:numId w:val="42"/>
              </w:num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 xml:space="preserve">modul – </w:t>
            </w:r>
            <w:proofErr w:type="spellStart"/>
            <w:r w:rsidRPr="00ED43A6">
              <w:rPr>
                <w:rFonts w:ascii="Times New Roman" w:hAnsi="Times New Roman"/>
              </w:rPr>
              <w:t>ePodpis</w:t>
            </w:r>
            <w:proofErr w:type="spellEnd"/>
          </w:p>
        </w:tc>
      </w:tr>
      <w:tr w:rsidR="00ED43A6" w:rsidRPr="00ED43A6" w14:paraId="461018C1" w14:textId="77777777" w:rsidTr="00ED43A6">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hideMark/>
          </w:tcPr>
          <w:p w14:paraId="4BD55E0A" w14:textId="77777777" w:rsidR="00ED43A6" w:rsidRPr="00ED43A6" w:rsidRDefault="00ED43A6" w:rsidP="00ED43A6">
            <w:pPr>
              <w:rPr>
                <w:rFonts w:ascii="Times New Roman" w:hAnsi="Times New Roman"/>
              </w:rPr>
            </w:pPr>
          </w:p>
        </w:tc>
        <w:tc>
          <w:tcPr>
            <w:tcW w:w="4708"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538590C8" w14:textId="77777777" w:rsidR="00ED43A6" w:rsidRPr="00ED43A6" w:rsidRDefault="00ED43A6" w:rsidP="00ED43A6">
            <w:pPr>
              <w:numPr>
                <w:ilvl w:val="0"/>
                <w:numId w:val="42"/>
              </w:num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modul – Dashboard</w:t>
            </w:r>
          </w:p>
        </w:tc>
      </w:tr>
      <w:tr w:rsidR="00ED43A6" w:rsidRPr="00ED43A6" w14:paraId="055D65CD" w14:textId="77777777" w:rsidTr="00ED43A6">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hideMark/>
          </w:tcPr>
          <w:p w14:paraId="7292849E" w14:textId="77777777" w:rsidR="00ED43A6" w:rsidRPr="00ED43A6" w:rsidRDefault="00ED43A6" w:rsidP="00ED43A6">
            <w:pPr>
              <w:rPr>
                <w:rFonts w:ascii="Times New Roman" w:hAnsi="Times New Roman"/>
              </w:rPr>
            </w:pPr>
          </w:p>
        </w:tc>
        <w:tc>
          <w:tcPr>
            <w:tcW w:w="4708"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79F69FCD" w14:textId="77777777" w:rsidR="00ED43A6" w:rsidRPr="00ED43A6" w:rsidRDefault="00ED43A6" w:rsidP="00ED43A6">
            <w:pPr>
              <w:numPr>
                <w:ilvl w:val="0"/>
                <w:numId w:val="42"/>
              </w:num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modul – Operační plánování</w:t>
            </w:r>
          </w:p>
        </w:tc>
      </w:tr>
      <w:tr w:rsidR="00ED43A6" w:rsidRPr="00ED43A6" w14:paraId="3071BCD0" w14:textId="77777777" w:rsidTr="00ED43A6">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hideMark/>
          </w:tcPr>
          <w:p w14:paraId="6B17135B" w14:textId="77777777" w:rsidR="00ED43A6" w:rsidRPr="00ED43A6" w:rsidRDefault="00ED43A6" w:rsidP="00ED43A6">
            <w:pPr>
              <w:rPr>
                <w:rFonts w:ascii="Times New Roman" w:hAnsi="Times New Roman"/>
              </w:rPr>
            </w:pPr>
          </w:p>
        </w:tc>
        <w:tc>
          <w:tcPr>
            <w:tcW w:w="4708"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6F4E7880" w14:textId="77777777" w:rsidR="00ED43A6" w:rsidRPr="00ED43A6" w:rsidRDefault="00ED43A6" w:rsidP="00ED43A6">
            <w:pPr>
              <w:numPr>
                <w:ilvl w:val="0"/>
                <w:numId w:val="42"/>
              </w:num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modul – Evidence materiálu a mezisklady</w:t>
            </w:r>
          </w:p>
        </w:tc>
      </w:tr>
      <w:tr w:rsidR="00ED43A6" w:rsidRPr="00ED43A6" w14:paraId="1CEBCC3E" w14:textId="77777777" w:rsidTr="00ED43A6">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hideMark/>
          </w:tcPr>
          <w:p w14:paraId="16654A36" w14:textId="77777777" w:rsidR="00ED43A6" w:rsidRPr="00ED43A6" w:rsidRDefault="00ED43A6" w:rsidP="00ED43A6">
            <w:pPr>
              <w:rPr>
                <w:rFonts w:ascii="Times New Roman" w:hAnsi="Times New Roman"/>
              </w:rPr>
            </w:pPr>
          </w:p>
        </w:tc>
        <w:tc>
          <w:tcPr>
            <w:tcW w:w="4708"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46DCBA81" w14:textId="77777777" w:rsidR="00ED43A6" w:rsidRPr="00ED43A6" w:rsidRDefault="00ED43A6" w:rsidP="00ED43A6">
            <w:pPr>
              <w:numPr>
                <w:ilvl w:val="0"/>
                <w:numId w:val="42"/>
              </w:num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modul – Fakturace a pokladny</w:t>
            </w:r>
          </w:p>
        </w:tc>
      </w:tr>
      <w:tr w:rsidR="00ED43A6" w:rsidRPr="00ED43A6" w14:paraId="5598DE57" w14:textId="77777777" w:rsidTr="00ED43A6">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hideMark/>
          </w:tcPr>
          <w:p w14:paraId="1D073726" w14:textId="77777777" w:rsidR="00ED43A6" w:rsidRPr="00ED43A6" w:rsidRDefault="00ED43A6" w:rsidP="00ED43A6">
            <w:pPr>
              <w:rPr>
                <w:rFonts w:ascii="Times New Roman" w:hAnsi="Times New Roman"/>
              </w:rPr>
            </w:pPr>
          </w:p>
        </w:tc>
        <w:tc>
          <w:tcPr>
            <w:tcW w:w="4708"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38DB715D" w14:textId="77777777" w:rsidR="00ED43A6" w:rsidRPr="00ED43A6" w:rsidRDefault="00ED43A6" w:rsidP="00ED43A6">
            <w:pPr>
              <w:numPr>
                <w:ilvl w:val="0"/>
                <w:numId w:val="42"/>
              </w:num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modul – Praktický lékař</w:t>
            </w:r>
          </w:p>
        </w:tc>
      </w:tr>
      <w:tr w:rsidR="00ED43A6" w:rsidRPr="00ED43A6" w14:paraId="236AB19D" w14:textId="77777777" w:rsidTr="00ED43A6">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hideMark/>
          </w:tcPr>
          <w:p w14:paraId="64969C79" w14:textId="77777777" w:rsidR="00ED43A6" w:rsidRPr="00ED43A6" w:rsidRDefault="00ED43A6" w:rsidP="00ED43A6">
            <w:pPr>
              <w:rPr>
                <w:rFonts w:ascii="Times New Roman" w:hAnsi="Times New Roman"/>
              </w:rPr>
            </w:pPr>
          </w:p>
        </w:tc>
        <w:tc>
          <w:tcPr>
            <w:tcW w:w="4708"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00FDCB3E" w14:textId="77777777" w:rsidR="00ED43A6" w:rsidRPr="00ED43A6" w:rsidRDefault="00ED43A6" w:rsidP="00ED43A6">
            <w:pPr>
              <w:numPr>
                <w:ilvl w:val="0"/>
                <w:numId w:val="42"/>
              </w:num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modul – Doprava</w:t>
            </w:r>
          </w:p>
        </w:tc>
      </w:tr>
      <w:tr w:rsidR="00ED43A6" w:rsidRPr="00ED43A6" w14:paraId="3E5489F7" w14:textId="77777777" w:rsidTr="00ED43A6">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hideMark/>
          </w:tcPr>
          <w:p w14:paraId="4F2C8E54" w14:textId="77777777" w:rsidR="00ED43A6" w:rsidRPr="00ED43A6" w:rsidRDefault="00ED43A6" w:rsidP="00ED43A6">
            <w:pPr>
              <w:rPr>
                <w:rFonts w:ascii="Times New Roman" w:hAnsi="Times New Roman"/>
              </w:rPr>
            </w:pPr>
          </w:p>
        </w:tc>
        <w:tc>
          <w:tcPr>
            <w:tcW w:w="4708"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7B5D1DFE" w14:textId="77777777" w:rsidR="00ED43A6" w:rsidRPr="00ED43A6" w:rsidRDefault="00ED43A6" w:rsidP="00ED43A6">
            <w:pPr>
              <w:numPr>
                <w:ilvl w:val="0"/>
                <w:numId w:val="42"/>
              </w:num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modul – Mamografie</w:t>
            </w:r>
          </w:p>
        </w:tc>
      </w:tr>
      <w:tr w:rsidR="00ED43A6" w:rsidRPr="00ED43A6" w14:paraId="3294B103" w14:textId="77777777" w:rsidTr="00ED43A6">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hideMark/>
          </w:tcPr>
          <w:p w14:paraId="4C3DA9C3" w14:textId="77777777" w:rsidR="00ED43A6" w:rsidRPr="00ED43A6" w:rsidRDefault="00ED43A6" w:rsidP="00ED43A6">
            <w:pPr>
              <w:rPr>
                <w:rFonts w:ascii="Times New Roman" w:hAnsi="Times New Roman"/>
              </w:rPr>
            </w:pPr>
          </w:p>
        </w:tc>
        <w:tc>
          <w:tcPr>
            <w:tcW w:w="4708"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74A6804B" w14:textId="77777777" w:rsidR="00ED43A6" w:rsidRPr="00ED43A6" w:rsidRDefault="00ED43A6" w:rsidP="00ED43A6">
            <w:pPr>
              <w:numPr>
                <w:ilvl w:val="0"/>
                <w:numId w:val="42"/>
              </w:num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 xml:space="preserve">modul – </w:t>
            </w:r>
            <w:proofErr w:type="spellStart"/>
            <w:r w:rsidRPr="00ED43A6">
              <w:rPr>
                <w:rFonts w:ascii="Times New Roman" w:hAnsi="Times New Roman"/>
              </w:rPr>
              <w:t>Centrová</w:t>
            </w:r>
            <w:proofErr w:type="spellEnd"/>
            <w:r w:rsidRPr="00ED43A6">
              <w:rPr>
                <w:rFonts w:ascii="Times New Roman" w:hAnsi="Times New Roman"/>
              </w:rPr>
              <w:t xml:space="preserve"> léčba</w:t>
            </w:r>
          </w:p>
        </w:tc>
      </w:tr>
      <w:tr w:rsidR="00ED43A6" w:rsidRPr="00ED43A6" w14:paraId="5BAA2F14" w14:textId="77777777" w:rsidTr="00ED43A6">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hideMark/>
          </w:tcPr>
          <w:p w14:paraId="0D578BFF" w14:textId="77777777" w:rsidR="00ED43A6" w:rsidRPr="00ED43A6" w:rsidRDefault="00ED43A6" w:rsidP="00ED43A6">
            <w:pPr>
              <w:rPr>
                <w:rFonts w:ascii="Times New Roman" w:hAnsi="Times New Roman"/>
              </w:rPr>
            </w:pPr>
          </w:p>
        </w:tc>
        <w:tc>
          <w:tcPr>
            <w:tcW w:w="4708"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72A2692F" w14:textId="77777777" w:rsidR="00ED43A6" w:rsidRPr="00ED43A6" w:rsidRDefault="00ED43A6" w:rsidP="00ED43A6">
            <w:pPr>
              <w:numPr>
                <w:ilvl w:val="0"/>
                <w:numId w:val="42"/>
              </w:num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 xml:space="preserve">modul – </w:t>
            </w:r>
            <w:proofErr w:type="spellStart"/>
            <w:r w:rsidRPr="00ED43A6">
              <w:rPr>
                <w:rFonts w:ascii="Times New Roman" w:hAnsi="Times New Roman"/>
              </w:rPr>
              <w:t>Kardio</w:t>
            </w:r>
            <w:proofErr w:type="spellEnd"/>
          </w:p>
        </w:tc>
      </w:tr>
      <w:tr w:rsidR="00ED43A6" w:rsidRPr="00ED43A6" w14:paraId="6E3E0BA1" w14:textId="77777777" w:rsidTr="00ED43A6">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hideMark/>
          </w:tcPr>
          <w:p w14:paraId="2ADCE79C" w14:textId="77777777" w:rsidR="00ED43A6" w:rsidRPr="00ED43A6" w:rsidRDefault="00ED43A6" w:rsidP="00ED43A6">
            <w:pPr>
              <w:rPr>
                <w:rFonts w:ascii="Times New Roman" w:hAnsi="Times New Roman"/>
              </w:rPr>
            </w:pPr>
          </w:p>
        </w:tc>
        <w:tc>
          <w:tcPr>
            <w:tcW w:w="4708"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77AE213D" w14:textId="77777777" w:rsidR="00ED43A6" w:rsidRPr="00ED43A6" w:rsidRDefault="00ED43A6" w:rsidP="00ED43A6">
            <w:pPr>
              <w:numPr>
                <w:ilvl w:val="0"/>
                <w:numId w:val="42"/>
              </w:num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modul – Klinický farmaceut</w:t>
            </w:r>
          </w:p>
        </w:tc>
      </w:tr>
      <w:tr w:rsidR="00ED43A6" w:rsidRPr="00ED43A6" w14:paraId="5DAC80CE" w14:textId="77777777" w:rsidTr="00ED43A6">
        <w:tc>
          <w:tcPr>
            <w:cnfStyle w:val="001000000000" w:firstRow="0" w:lastRow="0" w:firstColumn="1" w:lastColumn="0" w:oddVBand="0" w:evenVBand="0" w:oddHBand="0" w:evenHBand="0" w:firstRowFirstColumn="0" w:firstRowLastColumn="0" w:lastRowFirstColumn="0" w:lastRowLastColumn="0"/>
            <w:tcW w:w="292"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5D512409" w14:textId="77777777" w:rsidR="00ED43A6" w:rsidRPr="00ED43A6" w:rsidRDefault="00ED43A6" w:rsidP="00ED43A6">
            <w:pPr>
              <w:rPr>
                <w:rFonts w:ascii="Times New Roman" w:hAnsi="Times New Roman"/>
              </w:rPr>
            </w:pPr>
            <w:r w:rsidRPr="00ED43A6">
              <w:rPr>
                <w:rFonts w:ascii="Times New Roman" w:hAnsi="Times New Roman"/>
              </w:rPr>
              <w:t>I.3</w:t>
            </w:r>
          </w:p>
        </w:tc>
        <w:tc>
          <w:tcPr>
            <w:tcW w:w="130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0CE0538D"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 xml:space="preserve">Proškolení klíčových </w:t>
            </w:r>
            <w:proofErr w:type="spellStart"/>
            <w:r w:rsidRPr="00ED43A6">
              <w:rPr>
                <w:rFonts w:ascii="Times New Roman" w:hAnsi="Times New Roman"/>
              </w:rPr>
              <w:t>užívatelů</w:t>
            </w:r>
            <w:proofErr w:type="spellEnd"/>
          </w:p>
        </w:tc>
        <w:tc>
          <w:tcPr>
            <w:tcW w:w="562"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14F1F961"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 xml:space="preserve">T + </w:t>
            </w:r>
            <w:r w:rsidR="0060476F" w:rsidRPr="00461C79">
              <w:rPr>
                <w:rFonts w:ascii="Times New Roman" w:hAnsi="Times New Roman"/>
                <w:highlight w:val="green"/>
              </w:rPr>
              <w:t>4</w:t>
            </w:r>
            <w:r w:rsidRPr="00461C79">
              <w:rPr>
                <w:rFonts w:ascii="Times New Roman" w:hAnsi="Times New Roman"/>
                <w:highlight w:val="green"/>
              </w:rPr>
              <w:t xml:space="preserve"> měsíce</w:t>
            </w:r>
          </w:p>
        </w:tc>
        <w:tc>
          <w:tcPr>
            <w:tcW w:w="2846"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1F8B7B6"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r>
      <w:tr w:rsidR="00ED43A6" w:rsidRPr="00ED43A6" w14:paraId="2C101F7A" w14:textId="77777777" w:rsidTr="00ED43A6">
        <w:tc>
          <w:tcPr>
            <w:cnfStyle w:val="001000000000" w:firstRow="0" w:lastRow="0" w:firstColumn="1" w:lastColumn="0" w:oddVBand="0" w:evenVBand="0" w:oddHBand="0" w:evenHBand="0" w:firstRowFirstColumn="0" w:firstRowLastColumn="0" w:lastRowFirstColumn="0" w:lastRowLastColumn="0"/>
            <w:tcW w:w="292"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3DD647D0" w14:textId="77777777" w:rsidR="00ED43A6" w:rsidRPr="00ED43A6" w:rsidRDefault="00ED43A6" w:rsidP="00ED43A6">
            <w:pPr>
              <w:rPr>
                <w:rFonts w:ascii="Times New Roman" w:hAnsi="Times New Roman"/>
              </w:rPr>
            </w:pPr>
            <w:r w:rsidRPr="00ED43A6">
              <w:rPr>
                <w:rFonts w:ascii="Times New Roman" w:hAnsi="Times New Roman"/>
              </w:rPr>
              <w:t>I.4</w:t>
            </w:r>
          </w:p>
        </w:tc>
        <w:tc>
          <w:tcPr>
            <w:tcW w:w="130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608DBC65"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Spuštění modulů do ostrého provozu</w:t>
            </w:r>
          </w:p>
        </w:tc>
        <w:tc>
          <w:tcPr>
            <w:tcW w:w="562"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3881539F"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 xml:space="preserve">T + </w:t>
            </w:r>
            <w:r w:rsidR="0060476F" w:rsidRPr="00461C79">
              <w:rPr>
                <w:rFonts w:ascii="Times New Roman" w:hAnsi="Times New Roman"/>
                <w:highlight w:val="green"/>
              </w:rPr>
              <w:t>5</w:t>
            </w:r>
            <w:r w:rsidRPr="00461C79">
              <w:rPr>
                <w:rFonts w:ascii="Times New Roman" w:hAnsi="Times New Roman"/>
                <w:highlight w:val="green"/>
              </w:rPr>
              <w:t xml:space="preserve"> měsíce</w:t>
            </w:r>
          </w:p>
        </w:tc>
        <w:tc>
          <w:tcPr>
            <w:tcW w:w="2846"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471C7F0"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r>
      <w:tr w:rsidR="00ED43A6" w:rsidRPr="00ED43A6" w14:paraId="300BC057" w14:textId="77777777" w:rsidTr="00ED43A6">
        <w:tc>
          <w:tcPr>
            <w:cnfStyle w:val="001000000000" w:firstRow="0" w:lastRow="0" w:firstColumn="1" w:lastColumn="0" w:oddVBand="0" w:evenVBand="0" w:oddHBand="0" w:evenHBand="0" w:firstRowFirstColumn="0" w:firstRowLastColumn="0" w:lastRowFirstColumn="0" w:lastRowLastColumn="0"/>
            <w:tcW w:w="0" w:type="pct"/>
            <w:gridSpan w:val="4"/>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01944445" w14:textId="77777777" w:rsidR="00ED43A6" w:rsidRPr="00ED43A6" w:rsidRDefault="00ED43A6" w:rsidP="00ED43A6">
            <w:pPr>
              <w:rPr>
                <w:rFonts w:ascii="Times New Roman" w:hAnsi="Times New Roman"/>
              </w:rPr>
            </w:pPr>
            <w:r w:rsidRPr="00ED43A6">
              <w:rPr>
                <w:rFonts w:ascii="Times New Roman" w:hAnsi="Times New Roman"/>
              </w:rPr>
              <w:t xml:space="preserve">Milník č.1 </w:t>
            </w:r>
            <w:r w:rsidR="00C57CC3">
              <w:rPr>
                <w:rFonts w:ascii="Times New Roman" w:hAnsi="Times New Roman"/>
              </w:rPr>
              <w:t xml:space="preserve">= I.4. </w:t>
            </w:r>
            <w:r w:rsidRPr="00ED43A6">
              <w:rPr>
                <w:rFonts w:ascii="Times New Roman" w:hAnsi="Times New Roman"/>
              </w:rPr>
              <w:t xml:space="preserve">– nově přidané moduly jsou funkční a v rutinním provozu. </w:t>
            </w:r>
            <w:r w:rsidRPr="00ED43A6">
              <w:rPr>
                <w:rFonts w:ascii="Times New Roman" w:hAnsi="Times New Roman"/>
                <w:u w:val="single"/>
              </w:rPr>
              <w:t>T</w:t>
            </w:r>
            <w:r w:rsidRPr="00ED43A6">
              <w:rPr>
                <w:rFonts w:ascii="Times New Roman" w:hAnsi="Times New Roman"/>
              </w:rPr>
              <w:t xml:space="preserve">ermín </w:t>
            </w:r>
            <w:r w:rsidR="0060476F" w:rsidRPr="00461C79">
              <w:rPr>
                <w:rFonts w:ascii="Times New Roman" w:hAnsi="Times New Roman"/>
                <w:highlight w:val="green"/>
              </w:rPr>
              <w:t>T+ 5 měsíců</w:t>
            </w:r>
            <w:r w:rsidRPr="00ED43A6">
              <w:rPr>
                <w:rFonts w:ascii="Times New Roman" w:hAnsi="Times New Roman"/>
              </w:rPr>
              <w:t>.</w:t>
            </w:r>
          </w:p>
        </w:tc>
      </w:tr>
      <w:tr w:rsidR="00ED43A6" w:rsidRPr="00ED43A6" w14:paraId="009F0184" w14:textId="77777777" w:rsidTr="00ED43A6">
        <w:tc>
          <w:tcPr>
            <w:cnfStyle w:val="001000000000" w:firstRow="0" w:lastRow="0" w:firstColumn="1" w:lastColumn="0" w:oddVBand="0" w:evenVBand="0" w:oddHBand="0" w:evenHBand="0" w:firstRowFirstColumn="0" w:firstRowLastColumn="0" w:lastRowFirstColumn="0" w:lastRowLastColumn="0"/>
            <w:tcW w:w="292"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4DDEA911" w14:textId="77777777" w:rsidR="00ED43A6" w:rsidRPr="00ED43A6" w:rsidRDefault="00ED43A6" w:rsidP="00ED43A6">
            <w:pPr>
              <w:rPr>
                <w:rFonts w:ascii="Times New Roman" w:hAnsi="Times New Roman"/>
              </w:rPr>
            </w:pPr>
            <w:r w:rsidRPr="00ED43A6">
              <w:rPr>
                <w:rFonts w:ascii="Times New Roman" w:hAnsi="Times New Roman"/>
              </w:rPr>
              <w:t>I.5</w:t>
            </w:r>
          </w:p>
        </w:tc>
        <w:tc>
          <w:tcPr>
            <w:tcW w:w="130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7208BFE3"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Instalace a konfigurace modulů</w:t>
            </w:r>
          </w:p>
        </w:tc>
        <w:tc>
          <w:tcPr>
            <w:tcW w:w="562"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54B64D5E"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 xml:space="preserve">T + </w:t>
            </w:r>
            <w:r w:rsidR="00C57CC3" w:rsidRPr="00461C79">
              <w:rPr>
                <w:rFonts w:ascii="Times New Roman" w:hAnsi="Times New Roman"/>
                <w:highlight w:val="green"/>
              </w:rPr>
              <w:t>7</w:t>
            </w:r>
            <w:r w:rsidRPr="00461C79">
              <w:rPr>
                <w:rFonts w:ascii="Times New Roman" w:hAnsi="Times New Roman"/>
                <w:highlight w:val="green"/>
              </w:rPr>
              <w:t xml:space="preserve"> měsíců</w:t>
            </w:r>
          </w:p>
        </w:tc>
        <w:tc>
          <w:tcPr>
            <w:tcW w:w="2846"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70C2EA2F"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Provedena implementaci, konfigurace a testování nově přidaných modulů.</w:t>
            </w:r>
          </w:p>
        </w:tc>
      </w:tr>
      <w:tr w:rsidR="00ED43A6" w:rsidRPr="00ED43A6" w14:paraId="37ECA579" w14:textId="77777777" w:rsidTr="00ED43A6">
        <w:tc>
          <w:tcPr>
            <w:cnfStyle w:val="001000000000" w:firstRow="0" w:lastRow="0" w:firstColumn="1" w:lastColumn="0" w:oddVBand="0" w:evenVBand="0" w:oddHBand="0" w:evenHBand="0" w:firstRowFirstColumn="0" w:firstRowLastColumn="0" w:lastRowFirstColumn="0" w:lastRowLastColumn="0"/>
            <w:tcW w:w="292" w:type="pct"/>
            <w:vMerge w:val="restar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F09E2EB" w14:textId="77777777" w:rsidR="00ED43A6" w:rsidRPr="00ED43A6" w:rsidRDefault="00ED43A6" w:rsidP="00ED43A6">
            <w:pPr>
              <w:rPr>
                <w:rFonts w:ascii="Times New Roman" w:hAnsi="Times New Roman"/>
              </w:rPr>
            </w:pPr>
          </w:p>
        </w:tc>
        <w:tc>
          <w:tcPr>
            <w:tcW w:w="4708"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69533387" w14:textId="77777777" w:rsidR="00ED43A6" w:rsidRPr="00ED43A6" w:rsidRDefault="00ED43A6" w:rsidP="00ED43A6">
            <w:pPr>
              <w:numPr>
                <w:ilvl w:val="0"/>
                <w:numId w:val="42"/>
              </w:num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modul – Pacientský portál / mobilní aplikace</w:t>
            </w:r>
          </w:p>
        </w:tc>
      </w:tr>
      <w:tr w:rsidR="00ED43A6" w:rsidRPr="00ED43A6" w14:paraId="0102F0F9" w14:textId="77777777" w:rsidTr="00ED43A6">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hideMark/>
          </w:tcPr>
          <w:p w14:paraId="0C94EE39" w14:textId="77777777" w:rsidR="00ED43A6" w:rsidRPr="00ED43A6" w:rsidRDefault="00ED43A6" w:rsidP="00ED43A6">
            <w:pPr>
              <w:rPr>
                <w:rFonts w:ascii="Times New Roman" w:hAnsi="Times New Roman"/>
              </w:rPr>
            </w:pPr>
          </w:p>
        </w:tc>
        <w:tc>
          <w:tcPr>
            <w:tcW w:w="4708"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4883BD53" w14:textId="77777777" w:rsidR="00ED43A6" w:rsidRPr="00ED43A6" w:rsidRDefault="00ED43A6" w:rsidP="00ED43A6">
            <w:pPr>
              <w:numPr>
                <w:ilvl w:val="0"/>
                <w:numId w:val="42"/>
              </w:num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 xml:space="preserve">modul – </w:t>
            </w:r>
            <w:proofErr w:type="spellStart"/>
            <w:r w:rsidRPr="00ED43A6">
              <w:rPr>
                <w:rFonts w:ascii="Times New Roman" w:hAnsi="Times New Roman"/>
              </w:rPr>
              <w:t>Léčerbné</w:t>
            </w:r>
            <w:proofErr w:type="spellEnd"/>
            <w:r w:rsidRPr="00ED43A6">
              <w:rPr>
                <w:rFonts w:ascii="Times New Roman" w:hAnsi="Times New Roman"/>
              </w:rPr>
              <w:t xml:space="preserve"> plány</w:t>
            </w:r>
          </w:p>
        </w:tc>
      </w:tr>
      <w:tr w:rsidR="00ED43A6" w:rsidRPr="00ED43A6" w14:paraId="7F60008C" w14:textId="77777777" w:rsidTr="00ED43A6">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hideMark/>
          </w:tcPr>
          <w:p w14:paraId="68E32F6F" w14:textId="77777777" w:rsidR="00ED43A6" w:rsidRPr="00ED43A6" w:rsidRDefault="00ED43A6" w:rsidP="00ED43A6">
            <w:pPr>
              <w:rPr>
                <w:rFonts w:ascii="Times New Roman" w:hAnsi="Times New Roman"/>
              </w:rPr>
            </w:pPr>
          </w:p>
        </w:tc>
        <w:tc>
          <w:tcPr>
            <w:tcW w:w="4708"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6E9FB141" w14:textId="77777777" w:rsidR="00ED43A6" w:rsidRPr="00ED43A6" w:rsidRDefault="00ED43A6" w:rsidP="00ED43A6">
            <w:pPr>
              <w:numPr>
                <w:ilvl w:val="0"/>
                <w:numId w:val="42"/>
              </w:num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modul – Telemedicína</w:t>
            </w:r>
          </w:p>
        </w:tc>
      </w:tr>
      <w:tr w:rsidR="00ED43A6" w:rsidRPr="00ED43A6" w14:paraId="2A7C818F" w14:textId="77777777" w:rsidTr="00ED43A6">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hideMark/>
          </w:tcPr>
          <w:p w14:paraId="2101F778" w14:textId="77777777" w:rsidR="00ED43A6" w:rsidRPr="00ED43A6" w:rsidRDefault="00ED43A6" w:rsidP="00ED43A6">
            <w:pPr>
              <w:rPr>
                <w:rFonts w:ascii="Times New Roman" w:hAnsi="Times New Roman"/>
              </w:rPr>
            </w:pPr>
          </w:p>
        </w:tc>
        <w:tc>
          <w:tcPr>
            <w:tcW w:w="4708"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637F6CC4" w14:textId="77777777" w:rsidR="00ED43A6" w:rsidRPr="00ED43A6" w:rsidRDefault="00ED43A6" w:rsidP="00ED43A6">
            <w:pPr>
              <w:numPr>
                <w:ilvl w:val="0"/>
                <w:numId w:val="42"/>
              </w:num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modul – AI Transkript</w:t>
            </w:r>
          </w:p>
        </w:tc>
      </w:tr>
      <w:tr w:rsidR="00ED43A6" w:rsidRPr="00ED43A6" w14:paraId="2BB80991" w14:textId="77777777" w:rsidTr="00ED43A6">
        <w:tc>
          <w:tcPr>
            <w:cnfStyle w:val="001000000000" w:firstRow="0" w:lastRow="0" w:firstColumn="1" w:lastColumn="0" w:oddVBand="0" w:evenVBand="0" w:oddHBand="0" w:evenHBand="0" w:firstRowFirstColumn="0" w:firstRowLastColumn="0" w:lastRowFirstColumn="0" w:lastRowLastColumn="0"/>
            <w:tcW w:w="292"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05830313" w14:textId="77777777" w:rsidR="00ED43A6" w:rsidRPr="00ED43A6" w:rsidRDefault="00ED43A6" w:rsidP="00ED43A6">
            <w:pPr>
              <w:rPr>
                <w:rFonts w:ascii="Times New Roman" w:hAnsi="Times New Roman"/>
              </w:rPr>
            </w:pPr>
            <w:r w:rsidRPr="00ED43A6">
              <w:rPr>
                <w:rFonts w:ascii="Times New Roman" w:hAnsi="Times New Roman"/>
              </w:rPr>
              <w:t>I.6</w:t>
            </w:r>
          </w:p>
        </w:tc>
        <w:tc>
          <w:tcPr>
            <w:tcW w:w="130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0E19A541"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 xml:space="preserve">Proškolení klíčových </w:t>
            </w:r>
            <w:proofErr w:type="spellStart"/>
            <w:r w:rsidRPr="00ED43A6">
              <w:rPr>
                <w:rFonts w:ascii="Times New Roman" w:hAnsi="Times New Roman"/>
              </w:rPr>
              <w:t>užívatelů</w:t>
            </w:r>
            <w:proofErr w:type="spellEnd"/>
          </w:p>
        </w:tc>
        <w:tc>
          <w:tcPr>
            <w:tcW w:w="562"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08E56EAE"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 xml:space="preserve">T + </w:t>
            </w:r>
            <w:r w:rsidR="00C57CC3" w:rsidRPr="00461C79">
              <w:rPr>
                <w:rFonts w:ascii="Times New Roman" w:hAnsi="Times New Roman"/>
                <w:highlight w:val="green"/>
              </w:rPr>
              <w:t>8</w:t>
            </w:r>
            <w:r w:rsidRPr="00461C79">
              <w:rPr>
                <w:rFonts w:ascii="Times New Roman" w:hAnsi="Times New Roman"/>
                <w:highlight w:val="green"/>
              </w:rPr>
              <w:t xml:space="preserve"> měsíců</w:t>
            </w:r>
          </w:p>
        </w:tc>
        <w:tc>
          <w:tcPr>
            <w:tcW w:w="2846"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4D3C84C"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r>
      <w:tr w:rsidR="00ED43A6" w:rsidRPr="00ED43A6" w14:paraId="5AD58D1D" w14:textId="77777777" w:rsidTr="00ED43A6">
        <w:tc>
          <w:tcPr>
            <w:cnfStyle w:val="001000000000" w:firstRow="0" w:lastRow="0" w:firstColumn="1" w:lastColumn="0" w:oddVBand="0" w:evenVBand="0" w:oddHBand="0" w:evenHBand="0" w:firstRowFirstColumn="0" w:firstRowLastColumn="0" w:lastRowFirstColumn="0" w:lastRowLastColumn="0"/>
            <w:tcW w:w="292"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4E53C01D" w14:textId="77777777" w:rsidR="00ED43A6" w:rsidRPr="00ED43A6" w:rsidRDefault="00ED43A6" w:rsidP="00ED43A6">
            <w:pPr>
              <w:rPr>
                <w:rFonts w:ascii="Times New Roman" w:hAnsi="Times New Roman"/>
              </w:rPr>
            </w:pPr>
            <w:r w:rsidRPr="00ED43A6">
              <w:rPr>
                <w:rFonts w:ascii="Times New Roman" w:hAnsi="Times New Roman"/>
              </w:rPr>
              <w:t>I.7</w:t>
            </w:r>
          </w:p>
        </w:tc>
        <w:tc>
          <w:tcPr>
            <w:tcW w:w="130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7DFDFA77"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Spuštění modulů do ostrého provozu</w:t>
            </w:r>
          </w:p>
        </w:tc>
        <w:tc>
          <w:tcPr>
            <w:tcW w:w="562"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137E9095"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 xml:space="preserve">T + </w:t>
            </w:r>
            <w:r w:rsidR="00C57CC3" w:rsidRPr="00461C79">
              <w:rPr>
                <w:rFonts w:ascii="Times New Roman" w:hAnsi="Times New Roman"/>
                <w:highlight w:val="green"/>
              </w:rPr>
              <w:t>9</w:t>
            </w:r>
            <w:r w:rsidRPr="00461C79">
              <w:rPr>
                <w:rFonts w:ascii="Times New Roman" w:hAnsi="Times New Roman"/>
                <w:highlight w:val="green"/>
              </w:rPr>
              <w:t xml:space="preserve"> měsíce</w:t>
            </w:r>
          </w:p>
        </w:tc>
        <w:tc>
          <w:tcPr>
            <w:tcW w:w="2846"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97D6696"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r>
      <w:tr w:rsidR="00ED43A6" w:rsidRPr="00ED43A6" w14:paraId="2E7671EC" w14:textId="77777777" w:rsidTr="00ED43A6">
        <w:tc>
          <w:tcPr>
            <w:cnfStyle w:val="001000000000" w:firstRow="0" w:lastRow="0" w:firstColumn="1" w:lastColumn="0" w:oddVBand="0" w:evenVBand="0" w:oddHBand="0" w:evenHBand="0" w:firstRowFirstColumn="0" w:firstRowLastColumn="0" w:lastRowFirstColumn="0" w:lastRowLastColumn="0"/>
            <w:tcW w:w="0" w:type="pct"/>
            <w:gridSpan w:val="4"/>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4D937EDB" w14:textId="77777777" w:rsidR="00ED43A6" w:rsidRPr="00ED43A6" w:rsidRDefault="00ED43A6" w:rsidP="00ED43A6">
            <w:pPr>
              <w:rPr>
                <w:rFonts w:ascii="Times New Roman" w:hAnsi="Times New Roman"/>
              </w:rPr>
            </w:pPr>
            <w:r w:rsidRPr="00ED43A6">
              <w:rPr>
                <w:rFonts w:ascii="Times New Roman" w:hAnsi="Times New Roman"/>
              </w:rPr>
              <w:t>Milník č.2</w:t>
            </w:r>
            <w:r w:rsidR="00C57CC3">
              <w:rPr>
                <w:rFonts w:ascii="Times New Roman" w:hAnsi="Times New Roman"/>
              </w:rPr>
              <w:t xml:space="preserve"> = I.7</w:t>
            </w:r>
            <w:r w:rsidRPr="00ED43A6">
              <w:rPr>
                <w:rFonts w:ascii="Times New Roman" w:hAnsi="Times New Roman"/>
              </w:rPr>
              <w:t xml:space="preserve"> – nově přidané moduly jsou funkční a v rutinním provozu. Termín</w:t>
            </w:r>
            <w:r w:rsidR="0060476F">
              <w:rPr>
                <w:rFonts w:ascii="Times New Roman" w:hAnsi="Times New Roman"/>
              </w:rPr>
              <w:t xml:space="preserve"> </w:t>
            </w:r>
            <w:r w:rsidR="0060476F" w:rsidRPr="00461C79">
              <w:rPr>
                <w:rFonts w:ascii="Times New Roman" w:hAnsi="Times New Roman"/>
                <w:highlight w:val="green"/>
              </w:rPr>
              <w:t>T+9 měsíců</w:t>
            </w:r>
            <w:r w:rsidRPr="00ED43A6">
              <w:rPr>
                <w:rFonts w:ascii="Times New Roman" w:hAnsi="Times New Roman"/>
              </w:rPr>
              <w:t>.</w:t>
            </w:r>
          </w:p>
        </w:tc>
      </w:tr>
      <w:tr w:rsidR="00ED43A6" w:rsidRPr="00ED43A6" w14:paraId="5069ACC7" w14:textId="77777777" w:rsidTr="00ED43A6">
        <w:tc>
          <w:tcPr>
            <w:cnfStyle w:val="001000000000" w:firstRow="0" w:lastRow="0" w:firstColumn="1" w:lastColumn="0" w:oddVBand="0" w:evenVBand="0" w:oddHBand="0" w:evenHBand="0" w:firstRowFirstColumn="0" w:firstRowLastColumn="0" w:lastRowFirstColumn="0" w:lastRowLastColumn="0"/>
            <w:tcW w:w="292"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10FD46D3" w14:textId="77777777" w:rsidR="00ED43A6" w:rsidRPr="00ED43A6" w:rsidRDefault="00ED43A6" w:rsidP="00ED43A6">
            <w:pPr>
              <w:rPr>
                <w:rFonts w:ascii="Times New Roman" w:hAnsi="Times New Roman"/>
              </w:rPr>
            </w:pPr>
            <w:r w:rsidRPr="00ED43A6">
              <w:rPr>
                <w:rFonts w:ascii="Times New Roman" w:hAnsi="Times New Roman"/>
              </w:rPr>
              <w:t>I.8</w:t>
            </w:r>
          </w:p>
        </w:tc>
        <w:tc>
          <w:tcPr>
            <w:tcW w:w="130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5F92C931"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Instalace a konfigurace modulů</w:t>
            </w:r>
          </w:p>
        </w:tc>
        <w:tc>
          <w:tcPr>
            <w:tcW w:w="562"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1D3D5404"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T + 10 měsíců</w:t>
            </w:r>
          </w:p>
        </w:tc>
        <w:tc>
          <w:tcPr>
            <w:tcW w:w="2846"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54CCD08E"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Provedena implementaci, konfigurace a testování nově přidaných modulů.</w:t>
            </w:r>
          </w:p>
        </w:tc>
      </w:tr>
      <w:tr w:rsidR="00ED43A6" w:rsidRPr="00ED43A6" w14:paraId="07366E2A" w14:textId="77777777" w:rsidTr="00ED43A6">
        <w:tc>
          <w:tcPr>
            <w:cnfStyle w:val="001000000000" w:firstRow="0" w:lastRow="0" w:firstColumn="1" w:lastColumn="0" w:oddVBand="0" w:evenVBand="0" w:oddHBand="0" w:evenHBand="0" w:firstRowFirstColumn="0" w:firstRowLastColumn="0" w:lastRowFirstColumn="0" w:lastRowLastColumn="0"/>
            <w:tcW w:w="292" w:type="pct"/>
            <w:vMerge w:val="restar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01163C4B" w14:textId="77777777" w:rsidR="00ED43A6" w:rsidRPr="00ED43A6" w:rsidRDefault="00ED43A6" w:rsidP="00ED43A6">
            <w:pPr>
              <w:rPr>
                <w:rFonts w:ascii="Times New Roman" w:hAnsi="Times New Roman"/>
              </w:rPr>
            </w:pPr>
          </w:p>
        </w:tc>
        <w:tc>
          <w:tcPr>
            <w:tcW w:w="4708"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4D13AF3C" w14:textId="77777777" w:rsidR="00ED43A6" w:rsidRPr="00ED43A6" w:rsidRDefault="00ED43A6" w:rsidP="00ED43A6">
            <w:pPr>
              <w:numPr>
                <w:ilvl w:val="0"/>
                <w:numId w:val="43"/>
              </w:num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 xml:space="preserve">modul – </w:t>
            </w:r>
            <w:proofErr w:type="spellStart"/>
            <w:r w:rsidRPr="00ED43A6">
              <w:rPr>
                <w:rFonts w:ascii="Times New Roman" w:hAnsi="Times New Roman"/>
              </w:rPr>
              <w:t>Bedside</w:t>
            </w:r>
            <w:proofErr w:type="spellEnd"/>
            <w:r w:rsidRPr="00ED43A6">
              <w:rPr>
                <w:rFonts w:ascii="Times New Roman" w:hAnsi="Times New Roman"/>
              </w:rPr>
              <w:t xml:space="preserve"> / </w:t>
            </w:r>
            <w:proofErr w:type="spellStart"/>
            <w:r w:rsidRPr="00ED43A6">
              <w:rPr>
                <w:rFonts w:ascii="Times New Roman" w:hAnsi="Times New Roman"/>
              </w:rPr>
              <w:t>Doorside</w:t>
            </w:r>
            <w:proofErr w:type="spellEnd"/>
            <w:r w:rsidRPr="00ED43A6">
              <w:rPr>
                <w:rFonts w:ascii="Times New Roman" w:hAnsi="Times New Roman"/>
              </w:rPr>
              <w:t xml:space="preserve"> monitory</w:t>
            </w:r>
          </w:p>
        </w:tc>
      </w:tr>
      <w:tr w:rsidR="00ED43A6" w:rsidRPr="00ED43A6" w14:paraId="08FDAB97" w14:textId="77777777" w:rsidTr="00ED43A6">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hideMark/>
          </w:tcPr>
          <w:p w14:paraId="4E2CE646" w14:textId="77777777" w:rsidR="00ED43A6" w:rsidRPr="00ED43A6" w:rsidRDefault="00ED43A6" w:rsidP="00ED43A6">
            <w:pPr>
              <w:rPr>
                <w:rFonts w:ascii="Times New Roman" w:hAnsi="Times New Roman"/>
              </w:rPr>
            </w:pPr>
          </w:p>
        </w:tc>
        <w:tc>
          <w:tcPr>
            <w:tcW w:w="4708"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2B8ADAEE" w14:textId="77777777" w:rsidR="00ED43A6" w:rsidRPr="00ED43A6" w:rsidRDefault="00ED43A6" w:rsidP="00ED43A6">
            <w:pPr>
              <w:numPr>
                <w:ilvl w:val="0"/>
                <w:numId w:val="43"/>
              </w:num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rozšíření výměny zdravotnické dokumentace dle požadavků výzvy IROP</w:t>
            </w:r>
          </w:p>
        </w:tc>
      </w:tr>
      <w:tr w:rsidR="00ED43A6" w:rsidRPr="00ED43A6" w14:paraId="3F64261C" w14:textId="77777777" w:rsidTr="00ED43A6">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hideMark/>
          </w:tcPr>
          <w:p w14:paraId="06AC6C24" w14:textId="77777777" w:rsidR="00ED43A6" w:rsidRPr="00ED43A6" w:rsidRDefault="00ED43A6" w:rsidP="00ED43A6">
            <w:pPr>
              <w:rPr>
                <w:rFonts w:ascii="Times New Roman" w:hAnsi="Times New Roman"/>
              </w:rPr>
            </w:pPr>
          </w:p>
        </w:tc>
        <w:tc>
          <w:tcPr>
            <w:tcW w:w="4708"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1FBD61F8" w14:textId="77777777" w:rsidR="00ED43A6" w:rsidRPr="00ED43A6" w:rsidRDefault="00ED43A6" w:rsidP="00ED43A6">
            <w:pPr>
              <w:numPr>
                <w:ilvl w:val="0"/>
                <w:numId w:val="43"/>
              </w:num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zavedení strukturované dokumentace dle datového standardu NCEZ</w:t>
            </w:r>
          </w:p>
        </w:tc>
      </w:tr>
      <w:tr w:rsidR="00ED43A6" w:rsidRPr="00ED43A6" w14:paraId="4157E632" w14:textId="77777777" w:rsidTr="00ED43A6">
        <w:tc>
          <w:tcPr>
            <w:cnfStyle w:val="001000000000" w:firstRow="0" w:lastRow="0" w:firstColumn="1" w:lastColumn="0" w:oddVBand="0" w:evenVBand="0" w:oddHBand="0" w:evenHBand="0" w:firstRowFirstColumn="0" w:firstRowLastColumn="0" w:lastRowFirstColumn="0" w:lastRowLastColumn="0"/>
            <w:tcW w:w="292"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0016D0CD" w14:textId="77777777" w:rsidR="00ED43A6" w:rsidRPr="00ED43A6" w:rsidRDefault="00ED43A6" w:rsidP="00ED43A6">
            <w:pPr>
              <w:rPr>
                <w:rFonts w:ascii="Times New Roman" w:hAnsi="Times New Roman"/>
              </w:rPr>
            </w:pPr>
            <w:r w:rsidRPr="00ED43A6">
              <w:rPr>
                <w:rFonts w:ascii="Times New Roman" w:hAnsi="Times New Roman"/>
              </w:rPr>
              <w:t>I.9</w:t>
            </w:r>
          </w:p>
        </w:tc>
        <w:tc>
          <w:tcPr>
            <w:tcW w:w="130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0654E6AC"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 xml:space="preserve">Proškolení klíčových </w:t>
            </w:r>
            <w:proofErr w:type="spellStart"/>
            <w:r w:rsidRPr="00ED43A6">
              <w:rPr>
                <w:rFonts w:ascii="Times New Roman" w:hAnsi="Times New Roman"/>
              </w:rPr>
              <w:t>užívatelů</w:t>
            </w:r>
            <w:proofErr w:type="spellEnd"/>
          </w:p>
        </w:tc>
        <w:tc>
          <w:tcPr>
            <w:tcW w:w="562"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02220FAF"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T + 10 měsíců</w:t>
            </w:r>
          </w:p>
        </w:tc>
        <w:tc>
          <w:tcPr>
            <w:tcW w:w="2846"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FC05A5F"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r>
      <w:tr w:rsidR="00ED43A6" w:rsidRPr="00ED43A6" w14:paraId="72DF059F" w14:textId="77777777" w:rsidTr="00ED43A6">
        <w:tc>
          <w:tcPr>
            <w:cnfStyle w:val="001000000000" w:firstRow="0" w:lastRow="0" w:firstColumn="1" w:lastColumn="0" w:oddVBand="0" w:evenVBand="0" w:oddHBand="0" w:evenHBand="0" w:firstRowFirstColumn="0" w:firstRowLastColumn="0" w:lastRowFirstColumn="0" w:lastRowLastColumn="0"/>
            <w:tcW w:w="292"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6426D1EC" w14:textId="77777777" w:rsidR="00ED43A6" w:rsidRPr="00ED43A6" w:rsidRDefault="00ED43A6" w:rsidP="00ED43A6">
            <w:pPr>
              <w:rPr>
                <w:rFonts w:ascii="Times New Roman" w:hAnsi="Times New Roman"/>
              </w:rPr>
            </w:pPr>
            <w:r w:rsidRPr="00ED43A6">
              <w:rPr>
                <w:rFonts w:ascii="Times New Roman" w:hAnsi="Times New Roman"/>
              </w:rPr>
              <w:t>I.10</w:t>
            </w:r>
          </w:p>
        </w:tc>
        <w:tc>
          <w:tcPr>
            <w:tcW w:w="130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405028B2"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Spuštění modulů do ostrého provozu</w:t>
            </w:r>
          </w:p>
        </w:tc>
        <w:tc>
          <w:tcPr>
            <w:tcW w:w="562"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5E3605F6"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43A6">
              <w:rPr>
                <w:rFonts w:ascii="Times New Roman" w:hAnsi="Times New Roman"/>
              </w:rPr>
              <w:t>T + 11 měsíců</w:t>
            </w:r>
          </w:p>
        </w:tc>
        <w:tc>
          <w:tcPr>
            <w:tcW w:w="2846"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98F8B47" w14:textId="77777777" w:rsidR="00ED43A6" w:rsidRPr="00ED43A6"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r>
      <w:tr w:rsidR="00ED43A6" w:rsidRPr="00ED43A6" w14:paraId="344015EC" w14:textId="77777777" w:rsidTr="00ED43A6">
        <w:tc>
          <w:tcPr>
            <w:cnfStyle w:val="001000000000" w:firstRow="0" w:lastRow="0" w:firstColumn="1" w:lastColumn="0" w:oddVBand="0" w:evenVBand="0" w:oddHBand="0" w:evenHBand="0" w:firstRowFirstColumn="0" w:firstRowLastColumn="0" w:lastRowFirstColumn="0" w:lastRowLastColumn="0"/>
            <w:tcW w:w="292"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70E79500" w14:textId="77777777" w:rsidR="00ED43A6" w:rsidRPr="00ED43A6" w:rsidRDefault="00ED43A6" w:rsidP="00ED43A6">
            <w:pPr>
              <w:rPr>
                <w:rFonts w:ascii="Times New Roman" w:hAnsi="Times New Roman"/>
              </w:rPr>
            </w:pPr>
            <w:r w:rsidRPr="00ED43A6">
              <w:rPr>
                <w:rFonts w:ascii="Times New Roman" w:hAnsi="Times New Roman"/>
              </w:rPr>
              <w:t>I.11</w:t>
            </w:r>
          </w:p>
        </w:tc>
        <w:tc>
          <w:tcPr>
            <w:tcW w:w="130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7F4C2518" w14:textId="77777777" w:rsidR="00ED43A6" w:rsidRPr="00461C79" w:rsidRDefault="00ED43A6"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b/>
                <w:highlight w:val="green"/>
              </w:rPr>
            </w:pPr>
            <w:r w:rsidRPr="00461C79">
              <w:rPr>
                <w:rFonts w:ascii="Times New Roman" w:hAnsi="Times New Roman"/>
                <w:b/>
                <w:highlight w:val="green"/>
              </w:rPr>
              <w:t xml:space="preserve">Akceptace </w:t>
            </w:r>
          </w:p>
        </w:tc>
        <w:tc>
          <w:tcPr>
            <w:tcW w:w="562"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273812EA" w14:textId="77777777" w:rsidR="00ED43A6" w:rsidRPr="00461C79" w:rsidRDefault="00C57CC3"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b/>
                <w:highlight w:val="green"/>
              </w:rPr>
            </w:pPr>
            <w:r w:rsidRPr="00461C79">
              <w:rPr>
                <w:rFonts w:ascii="Times New Roman" w:hAnsi="Times New Roman"/>
                <w:b/>
                <w:highlight w:val="green"/>
              </w:rPr>
              <w:t>T+12 měsíců</w:t>
            </w:r>
          </w:p>
        </w:tc>
        <w:tc>
          <w:tcPr>
            <w:tcW w:w="2846"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2D3A64F7" w14:textId="77777777" w:rsidR="00ED43A6" w:rsidRPr="00461C79" w:rsidRDefault="00C57CC3" w:rsidP="00ED43A6">
            <w:pPr>
              <w:cnfStyle w:val="000000000000" w:firstRow="0" w:lastRow="0" w:firstColumn="0" w:lastColumn="0" w:oddVBand="0" w:evenVBand="0" w:oddHBand="0" w:evenHBand="0" w:firstRowFirstColumn="0" w:firstRowLastColumn="0" w:lastRowFirstColumn="0" w:lastRowLastColumn="0"/>
              <w:rPr>
                <w:rFonts w:ascii="Times New Roman" w:hAnsi="Times New Roman"/>
                <w:b/>
                <w:highlight w:val="green"/>
              </w:rPr>
            </w:pPr>
            <w:r w:rsidRPr="00461C79">
              <w:rPr>
                <w:rFonts w:ascii="Times New Roman" w:hAnsi="Times New Roman"/>
                <w:b/>
                <w:highlight w:val="green"/>
              </w:rPr>
              <w:t>Finální a</w:t>
            </w:r>
            <w:r w:rsidR="00ED43A6" w:rsidRPr="00461C79">
              <w:rPr>
                <w:rFonts w:ascii="Times New Roman" w:hAnsi="Times New Roman"/>
                <w:b/>
                <w:highlight w:val="green"/>
              </w:rPr>
              <w:t xml:space="preserve">kceptace </w:t>
            </w:r>
            <w:r w:rsidRPr="00461C79">
              <w:rPr>
                <w:rFonts w:ascii="Times New Roman" w:hAnsi="Times New Roman"/>
                <w:b/>
                <w:highlight w:val="green"/>
              </w:rPr>
              <w:t>implementace dle smlouvy</w:t>
            </w:r>
          </w:p>
        </w:tc>
      </w:tr>
      <w:tr w:rsidR="00ED43A6" w:rsidRPr="00ED43A6" w14:paraId="2343A0DB" w14:textId="77777777" w:rsidTr="00ED43A6">
        <w:tc>
          <w:tcPr>
            <w:cnfStyle w:val="001000000000" w:firstRow="0" w:lastRow="0" w:firstColumn="1" w:lastColumn="0" w:oddVBand="0" w:evenVBand="0" w:oddHBand="0" w:evenHBand="0" w:firstRowFirstColumn="0" w:firstRowLastColumn="0" w:lastRowFirstColumn="0" w:lastRowLastColumn="0"/>
            <w:tcW w:w="0" w:type="pct"/>
            <w:gridSpan w:val="4"/>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hideMark/>
          </w:tcPr>
          <w:p w14:paraId="1995CF6F" w14:textId="77777777" w:rsidR="00ED43A6" w:rsidRPr="00ED43A6" w:rsidRDefault="00ED43A6" w:rsidP="00ED43A6">
            <w:pPr>
              <w:rPr>
                <w:rFonts w:ascii="Times New Roman" w:hAnsi="Times New Roman"/>
              </w:rPr>
            </w:pPr>
          </w:p>
        </w:tc>
      </w:tr>
    </w:tbl>
    <w:p w14:paraId="747EA8A1" w14:textId="77777777" w:rsidR="00ED43A6" w:rsidRPr="00ED43A6" w:rsidRDefault="00ED43A6" w:rsidP="00ED43A6">
      <w:pPr>
        <w:rPr>
          <w:rFonts w:ascii="Times New Roman" w:hAnsi="Times New Roman"/>
          <w:b/>
        </w:rPr>
      </w:pPr>
    </w:p>
    <w:p w14:paraId="4874DF8A" w14:textId="12ACA3EB" w:rsidR="001521D3" w:rsidRDefault="001521D3">
      <w:pPr>
        <w:widowControl/>
        <w:autoSpaceDE/>
        <w:autoSpaceDN/>
        <w:adjustRightInd/>
        <w:spacing w:line="240" w:lineRule="auto"/>
        <w:jc w:val="left"/>
        <w:rPr>
          <w:rFonts w:ascii="Times New Roman" w:hAnsi="Times New Roman"/>
          <w:b/>
          <w:sz w:val="22"/>
        </w:rPr>
      </w:pPr>
    </w:p>
    <w:p w14:paraId="46B08640" w14:textId="77777777" w:rsidR="00AB6DAF" w:rsidRPr="00B56FC2" w:rsidRDefault="00AB6DAF" w:rsidP="00AB6DAF">
      <w:pPr>
        <w:rPr>
          <w:rFonts w:ascii="Times New Roman" w:hAnsi="Times New Roman"/>
          <w:b/>
          <w:sz w:val="22"/>
        </w:rPr>
      </w:pPr>
      <w:r w:rsidRPr="00B56FC2">
        <w:rPr>
          <w:rFonts w:ascii="Times New Roman" w:hAnsi="Times New Roman"/>
          <w:b/>
          <w:sz w:val="22"/>
        </w:rPr>
        <w:t>Příloha č. 4 – Odpovědné osoby smluvních stran</w:t>
      </w:r>
      <w:r w:rsidR="00F13D04">
        <w:rPr>
          <w:rFonts w:ascii="Times New Roman" w:hAnsi="Times New Roman"/>
          <w:b/>
          <w:sz w:val="22"/>
        </w:rPr>
        <w:t xml:space="preserve"> – projektové týmy</w:t>
      </w:r>
    </w:p>
    <w:p w14:paraId="7D1B2C46" w14:textId="77777777" w:rsidR="00AB6DAF" w:rsidRPr="00B56FC2" w:rsidRDefault="00AB6DAF">
      <w:pPr>
        <w:widowControl/>
        <w:autoSpaceDE/>
        <w:autoSpaceDN/>
        <w:adjustRightInd/>
        <w:spacing w:line="240" w:lineRule="auto"/>
        <w:jc w:val="left"/>
        <w:rPr>
          <w:rFonts w:ascii="Times New Roman" w:hAnsi="Times New Roman"/>
        </w:rPr>
      </w:pPr>
    </w:p>
    <w:p w14:paraId="167E7045" w14:textId="77777777" w:rsidR="008C60EE" w:rsidRPr="00B56FC2" w:rsidRDefault="008C60EE">
      <w:pPr>
        <w:widowControl/>
        <w:autoSpaceDE/>
        <w:autoSpaceDN/>
        <w:adjustRightInd/>
        <w:spacing w:line="240" w:lineRule="auto"/>
        <w:jc w:val="left"/>
        <w:rPr>
          <w:rFonts w:ascii="Times New Roman" w:hAnsi="Times New Roman"/>
        </w:rPr>
      </w:pPr>
    </w:p>
    <w:p w14:paraId="0BA5BDD8" w14:textId="77777777" w:rsidR="00463C23" w:rsidRPr="00B56FC2" w:rsidRDefault="00463C23" w:rsidP="00AF490E">
      <w:pPr>
        <w:pStyle w:val="Odstavecseseznamem"/>
        <w:numPr>
          <w:ilvl w:val="0"/>
          <w:numId w:val="24"/>
        </w:numPr>
        <w:rPr>
          <w:rFonts w:ascii="Times New Roman" w:hAnsi="Times New Roman"/>
        </w:rPr>
      </w:pPr>
      <w:r w:rsidRPr="00B56FC2">
        <w:rPr>
          <w:rFonts w:ascii="Times New Roman" w:hAnsi="Times New Roman"/>
        </w:rPr>
        <w:t>Obě strany se dohodly na vytvoření tzv. projektového týmu.  Projektový tým je zodpovědný Řídícímu výboru.</w:t>
      </w:r>
    </w:p>
    <w:p w14:paraId="7070B27A" w14:textId="77777777" w:rsidR="00463C23" w:rsidRPr="00B56FC2" w:rsidRDefault="00463C23" w:rsidP="00AF490E">
      <w:pPr>
        <w:pStyle w:val="Odstavecseseznamem"/>
        <w:numPr>
          <w:ilvl w:val="0"/>
          <w:numId w:val="24"/>
        </w:numPr>
        <w:rPr>
          <w:rFonts w:ascii="Times New Roman" w:hAnsi="Times New Roman"/>
        </w:rPr>
      </w:pPr>
      <w:r w:rsidRPr="00B56FC2">
        <w:rPr>
          <w:rFonts w:ascii="Times New Roman" w:hAnsi="Times New Roman"/>
        </w:rPr>
        <w:t>Projektový tým tvoří základní úroveň eskalačního procesu</w:t>
      </w:r>
      <w:r w:rsidR="008F1356" w:rsidRPr="00B56FC2">
        <w:rPr>
          <w:rFonts w:ascii="Times New Roman" w:hAnsi="Times New Roman"/>
        </w:rPr>
        <w:t>.</w:t>
      </w:r>
    </w:p>
    <w:p w14:paraId="2E7BD633" w14:textId="77777777" w:rsidR="00463C23" w:rsidRPr="00B56FC2" w:rsidRDefault="00463C23" w:rsidP="00AF490E">
      <w:pPr>
        <w:pStyle w:val="Odstavecseseznamem"/>
        <w:numPr>
          <w:ilvl w:val="0"/>
          <w:numId w:val="24"/>
        </w:numPr>
        <w:rPr>
          <w:rFonts w:ascii="Times New Roman" w:hAnsi="Times New Roman"/>
        </w:rPr>
      </w:pPr>
      <w:r w:rsidRPr="00B56FC2">
        <w:rPr>
          <w:rFonts w:ascii="Times New Roman" w:hAnsi="Times New Roman"/>
        </w:rPr>
        <w:t>Projektový tým projednává a schvaluje změny dříve, než jsou předány k implementaci nebo k odsouhlasení Řídícímu výboru.</w:t>
      </w:r>
    </w:p>
    <w:p w14:paraId="5FD5414F" w14:textId="77777777" w:rsidR="00463C23" w:rsidRPr="00B56FC2" w:rsidRDefault="00463C23" w:rsidP="00AF490E">
      <w:pPr>
        <w:pStyle w:val="Odstavecseseznamem"/>
        <w:numPr>
          <w:ilvl w:val="0"/>
          <w:numId w:val="24"/>
        </w:numPr>
        <w:rPr>
          <w:rFonts w:ascii="Times New Roman" w:hAnsi="Times New Roman"/>
        </w:rPr>
      </w:pPr>
      <w:r w:rsidRPr="00B56FC2">
        <w:rPr>
          <w:rFonts w:ascii="Times New Roman" w:hAnsi="Times New Roman"/>
        </w:rPr>
        <w:t xml:space="preserve">Projektový tým zodpovídá za přípravu podkladů pro zasedání řídícího výboru. </w:t>
      </w:r>
    </w:p>
    <w:p w14:paraId="13376B4A" w14:textId="7C22F8B6" w:rsidR="00463C23" w:rsidRPr="00B56FC2" w:rsidRDefault="00463C23" w:rsidP="00AF490E">
      <w:pPr>
        <w:pStyle w:val="Odstavecseseznamem"/>
        <w:numPr>
          <w:ilvl w:val="0"/>
          <w:numId w:val="24"/>
        </w:numPr>
        <w:rPr>
          <w:rFonts w:ascii="Times New Roman" w:hAnsi="Times New Roman"/>
        </w:rPr>
      </w:pPr>
      <w:r w:rsidRPr="00B56FC2">
        <w:rPr>
          <w:rFonts w:ascii="Times New Roman" w:hAnsi="Times New Roman"/>
        </w:rPr>
        <w:t>Všechna zasedání a rozhodnutí Projektového týmu musí být zdokumentována formou písemného zápisu</w:t>
      </w:r>
      <w:r w:rsidR="00461C79">
        <w:rPr>
          <w:rFonts w:ascii="Times New Roman" w:hAnsi="Times New Roman"/>
        </w:rPr>
        <w:t xml:space="preserve"> zhotoveného poskytovatelem</w:t>
      </w:r>
      <w:r w:rsidRPr="00B56FC2">
        <w:rPr>
          <w:rFonts w:ascii="Times New Roman" w:hAnsi="Times New Roman"/>
        </w:rPr>
        <w:t>.</w:t>
      </w:r>
    </w:p>
    <w:p w14:paraId="501BA576" w14:textId="77777777" w:rsidR="00173090" w:rsidRPr="00B56FC2" w:rsidRDefault="00103595" w:rsidP="00AF490E">
      <w:pPr>
        <w:pStyle w:val="Odstavecseseznamem"/>
        <w:numPr>
          <w:ilvl w:val="0"/>
          <w:numId w:val="24"/>
        </w:numPr>
        <w:rPr>
          <w:rFonts w:ascii="Times New Roman" w:hAnsi="Times New Roman"/>
        </w:rPr>
      </w:pPr>
      <w:r w:rsidRPr="00B56FC2">
        <w:rPr>
          <w:rFonts w:ascii="Times New Roman" w:hAnsi="Times New Roman"/>
        </w:rPr>
        <w:t xml:space="preserve">Pracovníci budou </w:t>
      </w:r>
      <w:r w:rsidR="007C4714" w:rsidRPr="00B56FC2">
        <w:rPr>
          <w:rFonts w:ascii="Times New Roman" w:hAnsi="Times New Roman"/>
        </w:rPr>
        <w:t>zejména</w:t>
      </w:r>
      <w:r w:rsidR="00173090" w:rsidRPr="00B56FC2">
        <w:rPr>
          <w:rFonts w:ascii="Times New Roman" w:hAnsi="Times New Roman"/>
        </w:rPr>
        <w:t xml:space="preserve"> zajišťovat následující </w:t>
      </w:r>
      <w:r w:rsidR="007C4714" w:rsidRPr="00B56FC2">
        <w:rPr>
          <w:rFonts w:ascii="Times New Roman" w:hAnsi="Times New Roman"/>
        </w:rPr>
        <w:t>aktivity</w:t>
      </w:r>
      <w:r w:rsidR="00173090" w:rsidRPr="00B56FC2">
        <w:rPr>
          <w:rFonts w:ascii="Times New Roman" w:hAnsi="Times New Roman"/>
        </w:rPr>
        <w:t>:</w:t>
      </w:r>
    </w:p>
    <w:p w14:paraId="4FA786D1" w14:textId="77777777" w:rsidR="00173090" w:rsidRPr="00B56FC2" w:rsidRDefault="00173090" w:rsidP="00AF490E">
      <w:pPr>
        <w:pStyle w:val="Odstavecseseznamem"/>
        <w:numPr>
          <w:ilvl w:val="1"/>
          <w:numId w:val="24"/>
        </w:numPr>
        <w:rPr>
          <w:rFonts w:ascii="Times New Roman" w:hAnsi="Times New Roman"/>
        </w:rPr>
      </w:pPr>
      <w:r w:rsidRPr="00B56FC2">
        <w:rPr>
          <w:rFonts w:ascii="Times New Roman" w:hAnsi="Times New Roman"/>
        </w:rPr>
        <w:t xml:space="preserve">řízení vztahů </w:t>
      </w:r>
      <w:r w:rsidR="00103595" w:rsidRPr="00B56FC2">
        <w:rPr>
          <w:rFonts w:ascii="Times New Roman" w:hAnsi="Times New Roman"/>
        </w:rPr>
        <w:t>mezi smluvními stranami</w:t>
      </w:r>
      <w:r w:rsidRPr="00B56FC2">
        <w:rPr>
          <w:rFonts w:ascii="Times New Roman" w:hAnsi="Times New Roman"/>
        </w:rPr>
        <w:t>,</w:t>
      </w:r>
    </w:p>
    <w:p w14:paraId="68EBEFCB" w14:textId="77777777" w:rsidR="00173090" w:rsidRDefault="00173090" w:rsidP="00AF490E">
      <w:pPr>
        <w:pStyle w:val="Odstavecseseznamem"/>
        <w:numPr>
          <w:ilvl w:val="1"/>
          <w:numId w:val="24"/>
        </w:numPr>
        <w:rPr>
          <w:rFonts w:ascii="Times New Roman" w:hAnsi="Times New Roman"/>
        </w:rPr>
      </w:pPr>
      <w:r w:rsidRPr="00B56FC2">
        <w:rPr>
          <w:rFonts w:ascii="Times New Roman" w:hAnsi="Times New Roman"/>
        </w:rPr>
        <w:t>projektové řízení,</w:t>
      </w:r>
    </w:p>
    <w:p w14:paraId="3E5B1FDB" w14:textId="77777777" w:rsidR="00C00B38" w:rsidRPr="00B56FC2" w:rsidRDefault="00C00B38" w:rsidP="00AF490E">
      <w:pPr>
        <w:pStyle w:val="Odstavecseseznamem"/>
        <w:numPr>
          <w:ilvl w:val="1"/>
          <w:numId w:val="24"/>
        </w:numPr>
        <w:rPr>
          <w:rFonts w:ascii="Times New Roman" w:hAnsi="Times New Roman"/>
        </w:rPr>
      </w:pPr>
      <w:r>
        <w:rPr>
          <w:rFonts w:ascii="Times New Roman" w:hAnsi="Times New Roman"/>
        </w:rPr>
        <w:t xml:space="preserve">řízení kybernetické bezpečnosti </w:t>
      </w:r>
    </w:p>
    <w:p w14:paraId="48E1D79F" w14:textId="77777777" w:rsidR="00103595" w:rsidRPr="00B56FC2" w:rsidRDefault="00103595" w:rsidP="00AF490E">
      <w:pPr>
        <w:pStyle w:val="Odstavecseseznamem"/>
        <w:numPr>
          <w:ilvl w:val="1"/>
          <w:numId w:val="24"/>
        </w:numPr>
        <w:rPr>
          <w:rFonts w:ascii="Times New Roman" w:hAnsi="Times New Roman"/>
        </w:rPr>
      </w:pPr>
      <w:r w:rsidRPr="00B56FC2">
        <w:rPr>
          <w:rFonts w:ascii="Times New Roman" w:hAnsi="Times New Roman"/>
        </w:rPr>
        <w:t>schvalování požadavků na změny,</w:t>
      </w:r>
    </w:p>
    <w:p w14:paraId="1B19B80B" w14:textId="77777777" w:rsidR="00173090" w:rsidRPr="00B56FC2" w:rsidRDefault="00173090" w:rsidP="00AF490E">
      <w:pPr>
        <w:pStyle w:val="Odstavecseseznamem"/>
        <w:numPr>
          <w:ilvl w:val="1"/>
          <w:numId w:val="24"/>
        </w:numPr>
        <w:rPr>
          <w:rFonts w:ascii="Times New Roman" w:hAnsi="Times New Roman"/>
        </w:rPr>
      </w:pPr>
      <w:r w:rsidRPr="00B56FC2">
        <w:rPr>
          <w:rFonts w:ascii="Times New Roman" w:hAnsi="Times New Roman"/>
        </w:rPr>
        <w:t>řízení dodávky služeb</w:t>
      </w:r>
      <w:r w:rsidR="00103595" w:rsidRPr="00B56FC2">
        <w:rPr>
          <w:rFonts w:ascii="Times New Roman" w:hAnsi="Times New Roman"/>
        </w:rPr>
        <w:t>,</w:t>
      </w:r>
    </w:p>
    <w:p w14:paraId="44B64A33" w14:textId="77777777" w:rsidR="00103595" w:rsidRPr="00B56FC2" w:rsidRDefault="00103595" w:rsidP="00AF490E">
      <w:pPr>
        <w:pStyle w:val="Odstavecseseznamem"/>
        <w:numPr>
          <w:ilvl w:val="1"/>
          <w:numId w:val="24"/>
        </w:numPr>
        <w:rPr>
          <w:rFonts w:ascii="Times New Roman" w:hAnsi="Times New Roman"/>
        </w:rPr>
      </w:pPr>
      <w:r w:rsidRPr="00B56FC2">
        <w:rPr>
          <w:rFonts w:ascii="Times New Roman" w:hAnsi="Times New Roman"/>
        </w:rPr>
        <w:t>komunikaci s 3.stranami</w:t>
      </w:r>
      <w:r w:rsidR="007C4714" w:rsidRPr="00B56FC2">
        <w:rPr>
          <w:rFonts w:ascii="Times New Roman" w:hAnsi="Times New Roman"/>
        </w:rPr>
        <w:t>,</w:t>
      </w:r>
    </w:p>
    <w:p w14:paraId="204955F4" w14:textId="77777777" w:rsidR="00463C23" w:rsidRPr="00B56FC2" w:rsidRDefault="00EB5D6E" w:rsidP="00AF490E">
      <w:pPr>
        <w:pStyle w:val="Odstavecseseznamem"/>
        <w:numPr>
          <w:ilvl w:val="1"/>
          <w:numId w:val="24"/>
        </w:numPr>
        <w:rPr>
          <w:rFonts w:ascii="Times New Roman" w:hAnsi="Times New Roman"/>
        </w:rPr>
      </w:pPr>
      <w:r>
        <w:rPr>
          <w:rFonts w:ascii="Times New Roman" w:hAnsi="Times New Roman"/>
        </w:rPr>
        <w:t>s</w:t>
      </w:r>
      <w:r w:rsidR="00463C23" w:rsidRPr="00B56FC2">
        <w:rPr>
          <w:rFonts w:ascii="Times New Roman" w:hAnsi="Times New Roman"/>
        </w:rPr>
        <w:t>chvalovat fakturační podklady</w:t>
      </w:r>
    </w:p>
    <w:p w14:paraId="387339CC" w14:textId="77777777" w:rsidR="00463C23" w:rsidRPr="00B56FC2" w:rsidRDefault="00463C23" w:rsidP="00AF490E">
      <w:pPr>
        <w:pStyle w:val="Odstavecseseznamem"/>
        <w:numPr>
          <w:ilvl w:val="0"/>
          <w:numId w:val="24"/>
        </w:numPr>
        <w:rPr>
          <w:rFonts w:ascii="Times New Roman" w:hAnsi="Times New Roman"/>
          <w:b/>
        </w:rPr>
      </w:pPr>
      <w:r w:rsidRPr="00B56FC2">
        <w:rPr>
          <w:rFonts w:ascii="Times New Roman" w:hAnsi="Times New Roman"/>
        </w:rPr>
        <w:t>Pracovníci odpovědni za řízení implementace smluvních stran vyplývajících z čl. 5 odst. 1 této smlouvy</w:t>
      </w:r>
    </w:p>
    <w:p w14:paraId="377D1DE1" w14:textId="77777777" w:rsidR="00463C23" w:rsidRPr="00B56FC2" w:rsidRDefault="00463C23" w:rsidP="00AB6DAF">
      <w:pPr>
        <w:pStyle w:val="Zhlav"/>
        <w:rPr>
          <w:rFonts w:ascii="Times New Roman" w:hAnsi="Times New Roman"/>
          <w:b/>
          <w:bCs/>
          <w:sz w:val="20"/>
        </w:rPr>
      </w:pPr>
    </w:p>
    <w:p w14:paraId="55F00140" w14:textId="77777777" w:rsidR="00AB6DAF" w:rsidRPr="00B56FC2" w:rsidRDefault="00AB6DAF" w:rsidP="00AB6DAF">
      <w:pPr>
        <w:rPr>
          <w:rFonts w:ascii="Times New Roman" w:hAnsi="Times New Roman"/>
          <w:b/>
          <w:bCs/>
          <w:color w:val="auto"/>
        </w:rPr>
      </w:pPr>
      <w:r w:rsidRPr="00B56FC2">
        <w:rPr>
          <w:rFonts w:ascii="Times New Roman" w:hAnsi="Times New Roman"/>
          <w:b/>
          <w:bCs/>
          <w:color w:val="auto"/>
        </w:rPr>
        <w:t>Poskytovatel</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58"/>
        <w:gridCol w:w="2099"/>
        <w:gridCol w:w="1842"/>
        <w:gridCol w:w="2263"/>
      </w:tblGrid>
      <w:tr w:rsidR="00AB6DAF" w:rsidRPr="00B56FC2" w14:paraId="3C035389" w14:textId="77777777" w:rsidTr="00B225EF">
        <w:trPr>
          <w:trHeight w:val="244"/>
        </w:trPr>
        <w:tc>
          <w:tcPr>
            <w:tcW w:w="2858" w:type="dxa"/>
            <w:shd w:val="clear" w:color="auto" w:fill="BFBFBF" w:themeFill="background1" w:themeFillShade="BF"/>
            <w:vAlign w:val="center"/>
          </w:tcPr>
          <w:p w14:paraId="736CDD26" w14:textId="77777777" w:rsidR="00AB6DAF" w:rsidRPr="00B56FC2" w:rsidRDefault="00AB6DAF" w:rsidP="00577550">
            <w:pPr>
              <w:pStyle w:val="Zhlav"/>
              <w:rPr>
                <w:rFonts w:ascii="Times New Roman" w:hAnsi="Times New Roman"/>
                <w:sz w:val="20"/>
              </w:rPr>
            </w:pPr>
            <w:r w:rsidRPr="00B56FC2">
              <w:rPr>
                <w:rFonts w:ascii="Times New Roman" w:hAnsi="Times New Roman"/>
                <w:sz w:val="20"/>
              </w:rPr>
              <w:t>Role</w:t>
            </w:r>
          </w:p>
        </w:tc>
        <w:tc>
          <w:tcPr>
            <w:tcW w:w="2099" w:type="dxa"/>
            <w:shd w:val="clear" w:color="auto" w:fill="BFBFBF" w:themeFill="background1" w:themeFillShade="BF"/>
            <w:vAlign w:val="center"/>
          </w:tcPr>
          <w:p w14:paraId="326CE009" w14:textId="77777777" w:rsidR="00AB6DAF" w:rsidRPr="00B56FC2" w:rsidRDefault="00AB6DAF" w:rsidP="00577550">
            <w:pPr>
              <w:pStyle w:val="Zhlav"/>
              <w:jc w:val="center"/>
              <w:rPr>
                <w:rFonts w:ascii="Times New Roman" w:hAnsi="Times New Roman"/>
                <w:sz w:val="20"/>
              </w:rPr>
            </w:pPr>
            <w:r w:rsidRPr="00B56FC2">
              <w:rPr>
                <w:rFonts w:ascii="Times New Roman" w:hAnsi="Times New Roman"/>
                <w:sz w:val="20"/>
              </w:rPr>
              <w:t>Jméno</w:t>
            </w:r>
          </w:p>
        </w:tc>
        <w:tc>
          <w:tcPr>
            <w:tcW w:w="1842" w:type="dxa"/>
            <w:shd w:val="clear" w:color="auto" w:fill="BFBFBF" w:themeFill="background1" w:themeFillShade="BF"/>
            <w:vAlign w:val="center"/>
          </w:tcPr>
          <w:p w14:paraId="15DB7C09" w14:textId="77777777" w:rsidR="00AB6DAF" w:rsidRPr="00B56FC2" w:rsidRDefault="00AB6DAF" w:rsidP="00577550">
            <w:pPr>
              <w:pStyle w:val="Zhlav"/>
              <w:jc w:val="center"/>
              <w:rPr>
                <w:rFonts w:ascii="Times New Roman" w:hAnsi="Times New Roman"/>
                <w:sz w:val="20"/>
              </w:rPr>
            </w:pPr>
            <w:r w:rsidRPr="00B56FC2">
              <w:rPr>
                <w:rFonts w:ascii="Times New Roman" w:hAnsi="Times New Roman"/>
                <w:sz w:val="20"/>
              </w:rPr>
              <w:t>Pracovní zařazení</w:t>
            </w:r>
          </w:p>
        </w:tc>
        <w:tc>
          <w:tcPr>
            <w:tcW w:w="2263" w:type="dxa"/>
            <w:shd w:val="clear" w:color="auto" w:fill="BFBFBF" w:themeFill="background1" w:themeFillShade="BF"/>
          </w:tcPr>
          <w:p w14:paraId="203212AE" w14:textId="77777777" w:rsidR="00AB6DAF" w:rsidRPr="00B56FC2" w:rsidRDefault="00AB6DAF" w:rsidP="00577550">
            <w:pPr>
              <w:pStyle w:val="Zhlav"/>
              <w:jc w:val="center"/>
              <w:rPr>
                <w:rFonts w:ascii="Times New Roman" w:hAnsi="Times New Roman"/>
                <w:sz w:val="20"/>
              </w:rPr>
            </w:pPr>
            <w:r w:rsidRPr="00B56FC2">
              <w:rPr>
                <w:rFonts w:ascii="Times New Roman" w:hAnsi="Times New Roman"/>
                <w:sz w:val="20"/>
              </w:rPr>
              <w:t>Telefon, e-mail</w:t>
            </w:r>
          </w:p>
        </w:tc>
      </w:tr>
      <w:tr w:rsidR="00173090" w:rsidRPr="00B56FC2" w14:paraId="227CD664" w14:textId="77777777" w:rsidTr="00B225EF">
        <w:trPr>
          <w:trHeight w:val="244"/>
        </w:trPr>
        <w:tc>
          <w:tcPr>
            <w:tcW w:w="2858" w:type="dxa"/>
          </w:tcPr>
          <w:p w14:paraId="66A87CB1" w14:textId="77777777" w:rsidR="00173090" w:rsidRPr="00B56FC2" w:rsidRDefault="00173090" w:rsidP="00173090">
            <w:pPr>
              <w:pStyle w:val="Zhlav"/>
              <w:rPr>
                <w:rFonts w:ascii="Times New Roman" w:hAnsi="Times New Roman"/>
                <w:sz w:val="20"/>
              </w:rPr>
            </w:pPr>
          </w:p>
        </w:tc>
        <w:tc>
          <w:tcPr>
            <w:tcW w:w="2099" w:type="dxa"/>
            <w:vAlign w:val="center"/>
          </w:tcPr>
          <w:p w14:paraId="68C48EE8" w14:textId="77777777" w:rsidR="00173090" w:rsidRPr="00B56FC2" w:rsidRDefault="00173090" w:rsidP="00173090">
            <w:pPr>
              <w:keepNext/>
              <w:rPr>
                <w:rFonts w:ascii="Times New Roman" w:hAnsi="Times New Roman"/>
              </w:rPr>
            </w:pPr>
          </w:p>
        </w:tc>
        <w:tc>
          <w:tcPr>
            <w:tcW w:w="1842" w:type="dxa"/>
            <w:vAlign w:val="center"/>
          </w:tcPr>
          <w:p w14:paraId="57AB36BE" w14:textId="77777777" w:rsidR="00173090" w:rsidRPr="00B56FC2" w:rsidRDefault="00173090" w:rsidP="00173090">
            <w:pPr>
              <w:pStyle w:val="Zhlav"/>
              <w:rPr>
                <w:rFonts w:ascii="Times New Roman" w:hAnsi="Times New Roman"/>
                <w:sz w:val="20"/>
              </w:rPr>
            </w:pPr>
          </w:p>
        </w:tc>
        <w:tc>
          <w:tcPr>
            <w:tcW w:w="2263" w:type="dxa"/>
          </w:tcPr>
          <w:p w14:paraId="5E5FF668" w14:textId="77777777" w:rsidR="00173090" w:rsidRPr="00B56FC2" w:rsidRDefault="00173090" w:rsidP="00173090">
            <w:pPr>
              <w:pStyle w:val="Zhlav"/>
              <w:rPr>
                <w:rFonts w:ascii="Times New Roman" w:hAnsi="Times New Roman"/>
                <w:sz w:val="20"/>
              </w:rPr>
            </w:pPr>
          </w:p>
        </w:tc>
      </w:tr>
      <w:tr w:rsidR="00173090" w:rsidRPr="00B56FC2" w14:paraId="29B88934" w14:textId="77777777" w:rsidTr="00B225EF">
        <w:trPr>
          <w:trHeight w:val="244"/>
        </w:trPr>
        <w:tc>
          <w:tcPr>
            <w:tcW w:w="2858" w:type="dxa"/>
          </w:tcPr>
          <w:p w14:paraId="2A396F4E" w14:textId="77777777" w:rsidR="00173090" w:rsidRPr="00B56FC2" w:rsidRDefault="00173090" w:rsidP="00173090">
            <w:pPr>
              <w:pStyle w:val="Zhlav"/>
              <w:rPr>
                <w:rFonts w:ascii="Times New Roman" w:hAnsi="Times New Roman"/>
                <w:sz w:val="20"/>
              </w:rPr>
            </w:pPr>
          </w:p>
        </w:tc>
        <w:tc>
          <w:tcPr>
            <w:tcW w:w="2099" w:type="dxa"/>
            <w:vAlign w:val="center"/>
          </w:tcPr>
          <w:p w14:paraId="786FC6EB" w14:textId="77777777" w:rsidR="00173090" w:rsidRPr="00B56FC2" w:rsidRDefault="00173090" w:rsidP="00173090">
            <w:pPr>
              <w:pStyle w:val="Zhlav"/>
              <w:rPr>
                <w:rFonts w:ascii="Times New Roman" w:hAnsi="Times New Roman"/>
                <w:bCs/>
                <w:sz w:val="20"/>
              </w:rPr>
            </w:pPr>
          </w:p>
        </w:tc>
        <w:tc>
          <w:tcPr>
            <w:tcW w:w="1842" w:type="dxa"/>
            <w:vAlign w:val="center"/>
          </w:tcPr>
          <w:p w14:paraId="732F1F6D" w14:textId="77777777" w:rsidR="00173090" w:rsidRPr="00B56FC2" w:rsidRDefault="00173090" w:rsidP="00173090">
            <w:pPr>
              <w:pStyle w:val="Zhlav"/>
              <w:rPr>
                <w:rFonts w:ascii="Times New Roman" w:hAnsi="Times New Roman"/>
                <w:sz w:val="20"/>
              </w:rPr>
            </w:pPr>
          </w:p>
        </w:tc>
        <w:tc>
          <w:tcPr>
            <w:tcW w:w="2263" w:type="dxa"/>
          </w:tcPr>
          <w:p w14:paraId="71D594C0" w14:textId="77777777" w:rsidR="00173090" w:rsidRPr="00B56FC2" w:rsidRDefault="00173090" w:rsidP="00173090">
            <w:pPr>
              <w:pStyle w:val="Zhlav"/>
              <w:rPr>
                <w:rFonts w:ascii="Times New Roman" w:hAnsi="Times New Roman"/>
                <w:sz w:val="20"/>
              </w:rPr>
            </w:pPr>
          </w:p>
        </w:tc>
      </w:tr>
      <w:tr w:rsidR="00B225EF" w:rsidRPr="00B56FC2" w14:paraId="6CFD1633" w14:textId="77777777" w:rsidTr="00B225EF">
        <w:trPr>
          <w:trHeight w:val="244"/>
        </w:trPr>
        <w:tc>
          <w:tcPr>
            <w:tcW w:w="2858" w:type="dxa"/>
          </w:tcPr>
          <w:p w14:paraId="277468AF" w14:textId="77777777" w:rsidR="00B225EF" w:rsidRPr="00B56FC2" w:rsidRDefault="00B225EF" w:rsidP="00173090">
            <w:pPr>
              <w:pStyle w:val="Zhlav"/>
              <w:rPr>
                <w:rFonts w:ascii="Times New Roman" w:hAnsi="Times New Roman"/>
                <w:sz w:val="20"/>
              </w:rPr>
            </w:pPr>
          </w:p>
        </w:tc>
        <w:tc>
          <w:tcPr>
            <w:tcW w:w="2099" w:type="dxa"/>
            <w:vAlign w:val="center"/>
          </w:tcPr>
          <w:p w14:paraId="37E0BE6B" w14:textId="77777777" w:rsidR="00B225EF" w:rsidRDefault="00B225EF" w:rsidP="00173090">
            <w:pPr>
              <w:pStyle w:val="Zhlav"/>
              <w:rPr>
                <w:rFonts w:ascii="Times New Roman" w:hAnsi="Times New Roman"/>
                <w:bCs/>
                <w:sz w:val="20"/>
              </w:rPr>
            </w:pPr>
          </w:p>
        </w:tc>
        <w:tc>
          <w:tcPr>
            <w:tcW w:w="1842" w:type="dxa"/>
            <w:vAlign w:val="center"/>
          </w:tcPr>
          <w:p w14:paraId="43F5D53B" w14:textId="77777777" w:rsidR="00B225EF" w:rsidRPr="00B56FC2" w:rsidRDefault="00B225EF" w:rsidP="00173090">
            <w:pPr>
              <w:pStyle w:val="Zhlav"/>
              <w:rPr>
                <w:rFonts w:ascii="Times New Roman" w:hAnsi="Times New Roman"/>
                <w:sz w:val="20"/>
              </w:rPr>
            </w:pPr>
          </w:p>
        </w:tc>
        <w:tc>
          <w:tcPr>
            <w:tcW w:w="2263" w:type="dxa"/>
          </w:tcPr>
          <w:p w14:paraId="4902016A" w14:textId="77777777" w:rsidR="00B225EF" w:rsidRPr="00B56FC2" w:rsidRDefault="00B225EF" w:rsidP="00173090">
            <w:pPr>
              <w:pStyle w:val="Zhlav"/>
              <w:rPr>
                <w:rFonts w:ascii="Times New Roman" w:hAnsi="Times New Roman"/>
                <w:sz w:val="20"/>
              </w:rPr>
            </w:pPr>
          </w:p>
        </w:tc>
      </w:tr>
    </w:tbl>
    <w:p w14:paraId="44498270" w14:textId="77777777" w:rsidR="00AB6DAF" w:rsidRPr="00B56FC2" w:rsidRDefault="00AB6DAF" w:rsidP="00AB6DAF">
      <w:pPr>
        <w:pStyle w:val="Zhlav"/>
        <w:rPr>
          <w:rFonts w:ascii="Times New Roman" w:hAnsi="Times New Roman"/>
          <w:sz w:val="20"/>
        </w:rPr>
      </w:pPr>
    </w:p>
    <w:p w14:paraId="531DC958" w14:textId="5E33D9B2" w:rsidR="00AB6DAF" w:rsidRPr="00B56FC2" w:rsidRDefault="00AB6DAF" w:rsidP="00AB6DAF">
      <w:pPr>
        <w:rPr>
          <w:rFonts w:ascii="Times New Roman" w:hAnsi="Times New Roman"/>
          <w:b/>
          <w:bCs/>
          <w:color w:val="auto"/>
        </w:rPr>
      </w:pPr>
      <w:r w:rsidRPr="00B56FC2">
        <w:rPr>
          <w:rFonts w:ascii="Times New Roman" w:hAnsi="Times New Roman"/>
          <w:b/>
          <w:bCs/>
          <w:color w:val="auto"/>
        </w:rPr>
        <w:t>Objednatel</w:t>
      </w:r>
      <w:r w:rsidR="00FD62E5">
        <w:rPr>
          <w:rFonts w:ascii="Times New Roman" w:hAnsi="Times New Roman"/>
          <w:b/>
          <w:bCs/>
          <w:color w:val="auto"/>
        </w:rPr>
        <w:t xml:space="preserve"> /bude doplněno při podpisu smlouvy/</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58"/>
        <w:gridCol w:w="2099"/>
        <w:gridCol w:w="1842"/>
        <w:gridCol w:w="2263"/>
      </w:tblGrid>
      <w:tr w:rsidR="00AB6DAF" w:rsidRPr="00B56FC2" w14:paraId="027359F1" w14:textId="77777777" w:rsidTr="00B225EF">
        <w:trPr>
          <w:trHeight w:val="244"/>
        </w:trPr>
        <w:tc>
          <w:tcPr>
            <w:tcW w:w="2858" w:type="dxa"/>
            <w:shd w:val="clear" w:color="auto" w:fill="BFBFBF" w:themeFill="background1" w:themeFillShade="BF"/>
            <w:vAlign w:val="center"/>
          </w:tcPr>
          <w:p w14:paraId="38C219D3" w14:textId="77777777" w:rsidR="00AB6DAF" w:rsidRPr="00B56FC2" w:rsidRDefault="00AB6DAF" w:rsidP="00577550">
            <w:pPr>
              <w:pStyle w:val="Zhlav"/>
              <w:rPr>
                <w:rFonts w:ascii="Times New Roman" w:hAnsi="Times New Roman"/>
                <w:bCs/>
                <w:sz w:val="20"/>
              </w:rPr>
            </w:pPr>
            <w:r w:rsidRPr="00B56FC2">
              <w:rPr>
                <w:rFonts w:ascii="Times New Roman" w:hAnsi="Times New Roman"/>
                <w:bCs/>
                <w:sz w:val="20"/>
              </w:rPr>
              <w:t>Role</w:t>
            </w:r>
          </w:p>
        </w:tc>
        <w:tc>
          <w:tcPr>
            <w:tcW w:w="2099" w:type="dxa"/>
            <w:shd w:val="clear" w:color="auto" w:fill="BFBFBF" w:themeFill="background1" w:themeFillShade="BF"/>
            <w:vAlign w:val="center"/>
          </w:tcPr>
          <w:p w14:paraId="096579DD" w14:textId="77777777" w:rsidR="00AB6DAF" w:rsidRPr="00B56FC2" w:rsidRDefault="00AB6DAF" w:rsidP="00577550">
            <w:pPr>
              <w:pStyle w:val="Zhlav"/>
              <w:jc w:val="center"/>
              <w:rPr>
                <w:rFonts w:ascii="Times New Roman" w:hAnsi="Times New Roman"/>
                <w:bCs/>
                <w:sz w:val="20"/>
              </w:rPr>
            </w:pPr>
            <w:r w:rsidRPr="00B56FC2">
              <w:rPr>
                <w:rFonts w:ascii="Times New Roman" w:hAnsi="Times New Roman"/>
                <w:bCs/>
                <w:sz w:val="20"/>
              </w:rPr>
              <w:t>Jméno</w:t>
            </w:r>
          </w:p>
        </w:tc>
        <w:tc>
          <w:tcPr>
            <w:tcW w:w="1842" w:type="dxa"/>
            <w:shd w:val="clear" w:color="auto" w:fill="BFBFBF" w:themeFill="background1" w:themeFillShade="BF"/>
            <w:vAlign w:val="center"/>
          </w:tcPr>
          <w:p w14:paraId="1500CE55" w14:textId="77777777" w:rsidR="00AB6DAF" w:rsidRPr="00B56FC2" w:rsidRDefault="00AB6DAF" w:rsidP="00577550">
            <w:pPr>
              <w:pStyle w:val="Zhlav"/>
              <w:jc w:val="center"/>
              <w:rPr>
                <w:rFonts w:ascii="Times New Roman" w:hAnsi="Times New Roman"/>
                <w:bCs/>
                <w:sz w:val="20"/>
              </w:rPr>
            </w:pPr>
            <w:r w:rsidRPr="00B56FC2">
              <w:rPr>
                <w:rFonts w:ascii="Times New Roman" w:hAnsi="Times New Roman"/>
                <w:bCs/>
                <w:sz w:val="20"/>
              </w:rPr>
              <w:t>Pracovní zařazení</w:t>
            </w:r>
          </w:p>
        </w:tc>
        <w:tc>
          <w:tcPr>
            <w:tcW w:w="2263" w:type="dxa"/>
            <w:shd w:val="clear" w:color="auto" w:fill="BFBFBF" w:themeFill="background1" w:themeFillShade="BF"/>
          </w:tcPr>
          <w:p w14:paraId="5AF84B73" w14:textId="77777777" w:rsidR="00AB6DAF" w:rsidRPr="00B56FC2" w:rsidRDefault="00AB6DAF" w:rsidP="00577550">
            <w:pPr>
              <w:pStyle w:val="Zhlav"/>
              <w:jc w:val="center"/>
              <w:rPr>
                <w:rFonts w:ascii="Times New Roman" w:hAnsi="Times New Roman"/>
                <w:bCs/>
                <w:sz w:val="20"/>
              </w:rPr>
            </w:pPr>
            <w:r w:rsidRPr="00B56FC2">
              <w:rPr>
                <w:rFonts w:ascii="Times New Roman" w:hAnsi="Times New Roman"/>
                <w:bCs/>
                <w:sz w:val="20"/>
              </w:rPr>
              <w:t>Telefon, e-mail</w:t>
            </w:r>
          </w:p>
        </w:tc>
      </w:tr>
      <w:tr w:rsidR="00173090" w:rsidRPr="00B56FC2" w14:paraId="4876DE12" w14:textId="77777777" w:rsidTr="00B225EF">
        <w:trPr>
          <w:trHeight w:val="244"/>
        </w:trPr>
        <w:tc>
          <w:tcPr>
            <w:tcW w:w="2858" w:type="dxa"/>
          </w:tcPr>
          <w:p w14:paraId="1E4E19E4" w14:textId="77777777" w:rsidR="00173090" w:rsidRPr="00B56FC2" w:rsidRDefault="00173090" w:rsidP="00173090">
            <w:pPr>
              <w:pStyle w:val="Zhlav"/>
              <w:rPr>
                <w:rFonts w:ascii="Times New Roman" w:hAnsi="Times New Roman"/>
                <w:sz w:val="20"/>
              </w:rPr>
            </w:pPr>
          </w:p>
        </w:tc>
        <w:tc>
          <w:tcPr>
            <w:tcW w:w="2099" w:type="dxa"/>
            <w:vAlign w:val="center"/>
          </w:tcPr>
          <w:p w14:paraId="3544012B" w14:textId="77777777" w:rsidR="00173090" w:rsidRPr="00B56FC2" w:rsidRDefault="00173090" w:rsidP="00173090">
            <w:pPr>
              <w:pStyle w:val="Zhlav"/>
              <w:rPr>
                <w:rFonts w:ascii="Times New Roman" w:hAnsi="Times New Roman"/>
                <w:sz w:val="20"/>
              </w:rPr>
            </w:pPr>
          </w:p>
        </w:tc>
        <w:tc>
          <w:tcPr>
            <w:tcW w:w="1842" w:type="dxa"/>
            <w:vAlign w:val="center"/>
          </w:tcPr>
          <w:p w14:paraId="0CEDA817" w14:textId="77777777" w:rsidR="00173090" w:rsidRPr="00B56FC2" w:rsidRDefault="00173090" w:rsidP="00173090">
            <w:pPr>
              <w:pStyle w:val="Zhlav"/>
              <w:rPr>
                <w:rFonts w:ascii="Times New Roman" w:hAnsi="Times New Roman"/>
                <w:sz w:val="20"/>
              </w:rPr>
            </w:pPr>
          </w:p>
        </w:tc>
        <w:tc>
          <w:tcPr>
            <w:tcW w:w="2263" w:type="dxa"/>
          </w:tcPr>
          <w:p w14:paraId="14562930" w14:textId="77777777" w:rsidR="00173090" w:rsidRPr="00B56FC2" w:rsidRDefault="00173090" w:rsidP="00173090">
            <w:pPr>
              <w:rPr>
                <w:rFonts w:ascii="Times New Roman" w:hAnsi="Times New Roman"/>
              </w:rPr>
            </w:pPr>
          </w:p>
        </w:tc>
      </w:tr>
      <w:tr w:rsidR="00F13D04" w:rsidRPr="00B56FC2" w14:paraId="6A1D0878" w14:textId="77777777" w:rsidTr="00B225EF">
        <w:trPr>
          <w:trHeight w:val="244"/>
        </w:trPr>
        <w:tc>
          <w:tcPr>
            <w:tcW w:w="2858" w:type="dxa"/>
          </w:tcPr>
          <w:p w14:paraId="133224E5" w14:textId="77777777" w:rsidR="00F13D04" w:rsidRPr="00B56FC2" w:rsidRDefault="00F13D04" w:rsidP="00173090">
            <w:pPr>
              <w:pStyle w:val="Zhlav"/>
              <w:rPr>
                <w:rFonts w:ascii="Times New Roman" w:hAnsi="Times New Roman"/>
                <w:sz w:val="20"/>
              </w:rPr>
            </w:pPr>
          </w:p>
        </w:tc>
        <w:tc>
          <w:tcPr>
            <w:tcW w:w="2099" w:type="dxa"/>
            <w:vAlign w:val="center"/>
          </w:tcPr>
          <w:p w14:paraId="05BE1C31" w14:textId="77777777" w:rsidR="00F13D04" w:rsidRPr="00B56FC2" w:rsidRDefault="00F13D04" w:rsidP="00173090">
            <w:pPr>
              <w:pStyle w:val="Zhlav"/>
              <w:rPr>
                <w:rFonts w:ascii="Times New Roman" w:hAnsi="Times New Roman"/>
                <w:sz w:val="20"/>
              </w:rPr>
            </w:pPr>
          </w:p>
        </w:tc>
        <w:tc>
          <w:tcPr>
            <w:tcW w:w="1842" w:type="dxa"/>
            <w:vAlign w:val="center"/>
          </w:tcPr>
          <w:p w14:paraId="694C43B6" w14:textId="77777777" w:rsidR="00F13D04" w:rsidRPr="00B56FC2" w:rsidRDefault="00F13D04" w:rsidP="00173090">
            <w:pPr>
              <w:pStyle w:val="Zhlav"/>
              <w:rPr>
                <w:rFonts w:ascii="Times New Roman" w:hAnsi="Times New Roman"/>
                <w:sz w:val="20"/>
              </w:rPr>
            </w:pPr>
          </w:p>
        </w:tc>
        <w:tc>
          <w:tcPr>
            <w:tcW w:w="2263" w:type="dxa"/>
          </w:tcPr>
          <w:p w14:paraId="2DCE9B00" w14:textId="77777777" w:rsidR="00F13D04" w:rsidRPr="00B56FC2" w:rsidRDefault="00F13D04" w:rsidP="00173090">
            <w:pPr>
              <w:rPr>
                <w:rFonts w:ascii="Times New Roman" w:hAnsi="Times New Roman"/>
              </w:rPr>
            </w:pPr>
          </w:p>
        </w:tc>
      </w:tr>
      <w:tr w:rsidR="00173090" w:rsidRPr="00B56FC2" w14:paraId="1F302A5C" w14:textId="77777777" w:rsidTr="00B225EF">
        <w:trPr>
          <w:trHeight w:val="244"/>
        </w:trPr>
        <w:tc>
          <w:tcPr>
            <w:tcW w:w="2858" w:type="dxa"/>
          </w:tcPr>
          <w:p w14:paraId="76DAC9A5" w14:textId="77777777" w:rsidR="00173090" w:rsidRPr="00B56FC2" w:rsidRDefault="00173090" w:rsidP="00173090">
            <w:pPr>
              <w:pStyle w:val="Zhlav"/>
              <w:rPr>
                <w:rFonts w:ascii="Times New Roman" w:hAnsi="Times New Roman"/>
                <w:sz w:val="20"/>
              </w:rPr>
            </w:pPr>
          </w:p>
        </w:tc>
        <w:tc>
          <w:tcPr>
            <w:tcW w:w="2099" w:type="dxa"/>
            <w:vAlign w:val="center"/>
          </w:tcPr>
          <w:p w14:paraId="4276A7EB" w14:textId="77777777" w:rsidR="00173090" w:rsidRPr="00B56FC2" w:rsidRDefault="00173090" w:rsidP="00173090">
            <w:pPr>
              <w:pStyle w:val="Zhlav"/>
              <w:rPr>
                <w:rFonts w:ascii="Times New Roman" w:hAnsi="Times New Roman"/>
                <w:sz w:val="20"/>
              </w:rPr>
            </w:pPr>
          </w:p>
        </w:tc>
        <w:tc>
          <w:tcPr>
            <w:tcW w:w="1842" w:type="dxa"/>
            <w:vAlign w:val="center"/>
          </w:tcPr>
          <w:p w14:paraId="5D14A847" w14:textId="77777777" w:rsidR="00173090" w:rsidRPr="00B56FC2" w:rsidRDefault="00173090" w:rsidP="00173090">
            <w:pPr>
              <w:pStyle w:val="Zhlav"/>
              <w:rPr>
                <w:rFonts w:ascii="Times New Roman" w:hAnsi="Times New Roman"/>
                <w:sz w:val="20"/>
              </w:rPr>
            </w:pPr>
          </w:p>
        </w:tc>
        <w:tc>
          <w:tcPr>
            <w:tcW w:w="2263" w:type="dxa"/>
            <w:vAlign w:val="center"/>
          </w:tcPr>
          <w:p w14:paraId="7C8897B0" w14:textId="77777777" w:rsidR="00173090" w:rsidRPr="00B56FC2" w:rsidRDefault="00173090" w:rsidP="00173090">
            <w:pPr>
              <w:pStyle w:val="Zhlav"/>
              <w:rPr>
                <w:rFonts w:ascii="Times New Roman" w:hAnsi="Times New Roman"/>
                <w:sz w:val="20"/>
              </w:rPr>
            </w:pPr>
          </w:p>
        </w:tc>
      </w:tr>
    </w:tbl>
    <w:p w14:paraId="15D5C2CC" w14:textId="77777777" w:rsidR="00AB6DAF" w:rsidRPr="00B56FC2" w:rsidRDefault="00AB6DAF" w:rsidP="00AB6DAF">
      <w:pPr>
        <w:pStyle w:val="Zhlav"/>
        <w:tabs>
          <w:tab w:val="clear" w:pos="4536"/>
        </w:tabs>
        <w:ind w:left="567"/>
        <w:rPr>
          <w:rFonts w:ascii="Times New Roman" w:hAnsi="Times New Roman"/>
          <w:sz w:val="20"/>
        </w:rPr>
      </w:pPr>
    </w:p>
    <w:p w14:paraId="449EC880" w14:textId="77777777" w:rsidR="00AB6DAF" w:rsidRPr="00B56FC2" w:rsidRDefault="00AB6DAF" w:rsidP="00AB6DAF">
      <w:pPr>
        <w:pStyle w:val="Zhlav"/>
        <w:tabs>
          <w:tab w:val="clear" w:pos="4536"/>
        </w:tabs>
        <w:ind w:left="567"/>
        <w:rPr>
          <w:rFonts w:ascii="Times New Roman" w:hAnsi="Times New Roman"/>
          <w:sz w:val="20"/>
        </w:rPr>
      </w:pPr>
    </w:p>
    <w:p w14:paraId="1A7EBFC7" w14:textId="77777777" w:rsidR="002C1711" w:rsidRPr="00B56FC2" w:rsidRDefault="002C1711" w:rsidP="00AB6DAF">
      <w:pPr>
        <w:pStyle w:val="Zhlav"/>
        <w:tabs>
          <w:tab w:val="clear" w:pos="4536"/>
        </w:tabs>
        <w:ind w:left="567"/>
        <w:rPr>
          <w:rFonts w:ascii="Times New Roman" w:hAnsi="Times New Roman"/>
          <w:sz w:val="20"/>
        </w:rPr>
      </w:pPr>
    </w:p>
    <w:p w14:paraId="0B8FF0A4" w14:textId="77777777" w:rsidR="00224C81" w:rsidRPr="00B56FC2" w:rsidRDefault="00224C81">
      <w:pPr>
        <w:widowControl/>
        <w:autoSpaceDE/>
        <w:autoSpaceDN/>
        <w:adjustRightInd/>
        <w:spacing w:line="240" w:lineRule="auto"/>
        <w:jc w:val="left"/>
        <w:rPr>
          <w:rFonts w:ascii="Times New Roman" w:hAnsi="Times New Roman"/>
        </w:rPr>
      </w:pPr>
      <w:r w:rsidRPr="00B56FC2">
        <w:rPr>
          <w:rFonts w:ascii="Times New Roman" w:hAnsi="Times New Roman"/>
        </w:rPr>
        <w:br w:type="page"/>
      </w:r>
    </w:p>
    <w:p w14:paraId="2C0F71A9" w14:textId="77777777" w:rsidR="00224C81" w:rsidRPr="00627B1C" w:rsidRDefault="00224C81" w:rsidP="00224C81">
      <w:pPr>
        <w:rPr>
          <w:rFonts w:ascii="Times New Roman" w:hAnsi="Times New Roman"/>
          <w:b/>
          <w:sz w:val="22"/>
        </w:rPr>
      </w:pPr>
      <w:r w:rsidRPr="00B56FC2">
        <w:rPr>
          <w:rFonts w:ascii="Times New Roman" w:hAnsi="Times New Roman"/>
          <w:b/>
          <w:sz w:val="22"/>
        </w:rPr>
        <w:lastRenderedPageBreak/>
        <w:t xml:space="preserve">Příloha č. </w:t>
      </w:r>
      <w:r w:rsidR="00D419F0" w:rsidRPr="00B56FC2">
        <w:rPr>
          <w:rFonts w:ascii="Times New Roman" w:hAnsi="Times New Roman"/>
          <w:b/>
          <w:sz w:val="22"/>
        </w:rPr>
        <w:t>5</w:t>
      </w:r>
      <w:r w:rsidRPr="00B56FC2">
        <w:rPr>
          <w:rFonts w:ascii="Times New Roman" w:hAnsi="Times New Roman"/>
          <w:b/>
          <w:sz w:val="22"/>
        </w:rPr>
        <w:t xml:space="preserve"> – Řídící výbor</w:t>
      </w:r>
    </w:p>
    <w:p w14:paraId="67882F11" w14:textId="77777777" w:rsidR="0073047E" w:rsidRPr="00B56FC2" w:rsidRDefault="0073047E" w:rsidP="00224C81">
      <w:pPr>
        <w:rPr>
          <w:rFonts w:ascii="Times New Roman" w:hAnsi="Times New Roman"/>
        </w:rPr>
      </w:pPr>
    </w:p>
    <w:p w14:paraId="6E8294BC" w14:textId="77777777" w:rsidR="00463C23" w:rsidRPr="00B56FC2" w:rsidRDefault="00981018" w:rsidP="00B74B07">
      <w:pPr>
        <w:pStyle w:val="Odstavecseseznamem"/>
        <w:numPr>
          <w:ilvl w:val="0"/>
          <w:numId w:val="14"/>
        </w:numPr>
        <w:rPr>
          <w:rFonts w:ascii="Times New Roman" w:hAnsi="Times New Roman"/>
        </w:rPr>
      </w:pPr>
      <w:r w:rsidRPr="00B56FC2">
        <w:rPr>
          <w:rFonts w:ascii="Times New Roman" w:hAnsi="Times New Roman"/>
        </w:rPr>
        <w:t xml:space="preserve">Řídící výbor bude zajišťovat </w:t>
      </w:r>
      <w:r w:rsidR="00463C23" w:rsidRPr="00B56FC2">
        <w:rPr>
          <w:rFonts w:ascii="Times New Roman" w:hAnsi="Times New Roman"/>
        </w:rPr>
        <w:t>zejména:</w:t>
      </w:r>
    </w:p>
    <w:p w14:paraId="2290F047" w14:textId="77777777" w:rsidR="00981018" w:rsidRPr="00B56FC2" w:rsidRDefault="00981018" w:rsidP="00B74B07">
      <w:pPr>
        <w:pStyle w:val="Odstavecseseznamem"/>
        <w:numPr>
          <w:ilvl w:val="1"/>
          <w:numId w:val="14"/>
        </w:numPr>
        <w:rPr>
          <w:rFonts w:ascii="Times New Roman" w:hAnsi="Times New Roman"/>
        </w:rPr>
      </w:pPr>
      <w:r w:rsidRPr="00B56FC2">
        <w:rPr>
          <w:rFonts w:ascii="Times New Roman" w:hAnsi="Times New Roman"/>
        </w:rPr>
        <w:t>strategické řízení a řízení vztahu mezi objednatelem a poskytovatelem na úrovni nejvyššího vedení a bude také fungovat jako nejvyšší eskalační úroveň řízení implementace</w:t>
      </w:r>
      <w:r w:rsidR="00463C23" w:rsidRPr="00B56FC2">
        <w:rPr>
          <w:rFonts w:ascii="Times New Roman" w:hAnsi="Times New Roman"/>
        </w:rPr>
        <w:t>,</w:t>
      </w:r>
    </w:p>
    <w:p w14:paraId="2D5E9090" w14:textId="77777777" w:rsidR="00463C23" w:rsidRPr="00B56FC2" w:rsidRDefault="00463C23" w:rsidP="00B74B07">
      <w:pPr>
        <w:pStyle w:val="Odstavecseseznamem"/>
        <w:numPr>
          <w:ilvl w:val="1"/>
          <w:numId w:val="14"/>
        </w:numPr>
        <w:rPr>
          <w:rFonts w:ascii="Times New Roman" w:hAnsi="Times New Roman"/>
        </w:rPr>
      </w:pPr>
      <w:r w:rsidRPr="00B56FC2">
        <w:rPr>
          <w:rFonts w:ascii="Times New Roman" w:hAnsi="Times New Roman"/>
        </w:rPr>
        <w:t>uděluje pokyny a úkoly na projektový tým,</w:t>
      </w:r>
    </w:p>
    <w:p w14:paraId="1FDCA3B4" w14:textId="77777777" w:rsidR="00463C23" w:rsidRPr="00B56FC2" w:rsidRDefault="00463C23" w:rsidP="00B74B07">
      <w:pPr>
        <w:pStyle w:val="Odstavecseseznamem"/>
        <w:numPr>
          <w:ilvl w:val="1"/>
          <w:numId w:val="14"/>
        </w:numPr>
        <w:rPr>
          <w:rFonts w:ascii="Times New Roman" w:hAnsi="Times New Roman"/>
        </w:rPr>
      </w:pPr>
      <w:r w:rsidRPr="00B56FC2">
        <w:rPr>
          <w:rFonts w:ascii="Times New Roman" w:hAnsi="Times New Roman"/>
        </w:rPr>
        <w:t>všechna zasedání a rozhodnutí řídícího výboru musí být zdokumentována formou písemného zápis,</w:t>
      </w:r>
    </w:p>
    <w:p w14:paraId="6E80FD7D" w14:textId="77777777" w:rsidR="00463C23" w:rsidRDefault="00463C23" w:rsidP="00B74B07">
      <w:pPr>
        <w:pStyle w:val="Odstavecseseznamem"/>
        <w:numPr>
          <w:ilvl w:val="1"/>
          <w:numId w:val="14"/>
        </w:numPr>
        <w:rPr>
          <w:rFonts w:ascii="Times New Roman" w:hAnsi="Times New Roman"/>
        </w:rPr>
      </w:pPr>
      <w:r w:rsidRPr="00B56FC2">
        <w:rPr>
          <w:rFonts w:ascii="Times New Roman" w:hAnsi="Times New Roman"/>
        </w:rPr>
        <w:t>schvalování požadavků na změny s dopadem do nákladů nad smluvní rámec,</w:t>
      </w:r>
    </w:p>
    <w:p w14:paraId="6589A117" w14:textId="77777777" w:rsidR="00C00B38" w:rsidRPr="00B56FC2" w:rsidRDefault="00C00B38" w:rsidP="00B74B07">
      <w:pPr>
        <w:pStyle w:val="Odstavecseseznamem"/>
        <w:numPr>
          <w:ilvl w:val="1"/>
          <w:numId w:val="14"/>
        </w:numPr>
        <w:rPr>
          <w:rFonts w:ascii="Times New Roman" w:hAnsi="Times New Roman"/>
        </w:rPr>
      </w:pPr>
      <w:r>
        <w:rPr>
          <w:rFonts w:ascii="Times New Roman" w:hAnsi="Times New Roman"/>
        </w:rPr>
        <w:t xml:space="preserve">řízení kybernetické bezpečnosti </w:t>
      </w:r>
    </w:p>
    <w:p w14:paraId="6BF5D2C8" w14:textId="77777777" w:rsidR="00463C23" w:rsidRPr="00B56FC2" w:rsidRDefault="00463C23" w:rsidP="00B74B07">
      <w:pPr>
        <w:pStyle w:val="Odstavecseseznamem"/>
        <w:numPr>
          <w:ilvl w:val="1"/>
          <w:numId w:val="14"/>
        </w:numPr>
        <w:rPr>
          <w:rFonts w:ascii="Times New Roman" w:hAnsi="Times New Roman"/>
        </w:rPr>
      </w:pPr>
      <w:r w:rsidRPr="00B56FC2">
        <w:rPr>
          <w:rFonts w:ascii="Times New Roman" w:hAnsi="Times New Roman"/>
        </w:rPr>
        <w:t>schvalování změn ve smlouvě, včetně jednotlivých příloh.</w:t>
      </w:r>
    </w:p>
    <w:p w14:paraId="50A44448" w14:textId="77777777" w:rsidR="00463C23" w:rsidRPr="00B56FC2" w:rsidRDefault="00463C23" w:rsidP="00B74B07">
      <w:pPr>
        <w:pStyle w:val="Odstavecseseznamem"/>
        <w:numPr>
          <w:ilvl w:val="0"/>
          <w:numId w:val="14"/>
        </w:numPr>
        <w:rPr>
          <w:rFonts w:ascii="Times New Roman" w:hAnsi="Times New Roman"/>
        </w:rPr>
      </w:pPr>
      <w:r w:rsidRPr="00B56FC2">
        <w:rPr>
          <w:rFonts w:ascii="Times New Roman" w:hAnsi="Times New Roman"/>
        </w:rPr>
        <w:t xml:space="preserve">Pravidelná zasedání řídícího výboru se budou konat po vzájemně dohodnutém intervalu. Zasedání bude svolávat objednatel a zároveň bude objednatel zodpovídat za zápis, program zasedání a jeho distribuci min. 3 pracovní dny před zasedáním. Termín následujícího pravidelného zasedání řídícího výboru se dohodne na posledním řádném zasedání a změnu nebo zrušení tohoto termínu je třeba oznámit druhé straně s předstihem min. 3 pracovních dní. </w:t>
      </w:r>
    </w:p>
    <w:p w14:paraId="48DC6149" w14:textId="77777777" w:rsidR="00463C23" w:rsidRPr="00B56FC2" w:rsidRDefault="00463C23" w:rsidP="00B74B07">
      <w:pPr>
        <w:pStyle w:val="Odstavecseseznamem"/>
        <w:numPr>
          <w:ilvl w:val="0"/>
          <w:numId w:val="14"/>
        </w:numPr>
        <w:rPr>
          <w:rFonts w:ascii="Times New Roman" w:hAnsi="Times New Roman"/>
        </w:rPr>
      </w:pPr>
      <w:r w:rsidRPr="00B56FC2">
        <w:rPr>
          <w:rFonts w:ascii="Times New Roman" w:hAnsi="Times New Roman"/>
        </w:rPr>
        <w:t>Mimořádné zasedání řídícího výboru může být svoláno kdykoliv na žádost každé smluvní strany. Svolávající strana bude zodpovídat za včasnou komunikaci navrhovaného termínu, důvodu a programu.</w:t>
      </w:r>
    </w:p>
    <w:p w14:paraId="498D1346" w14:textId="77777777" w:rsidR="00463C23" w:rsidRPr="00B56FC2" w:rsidRDefault="00463C23" w:rsidP="00B74B07">
      <w:pPr>
        <w:pStyle w:val="Odstavecseseznamem"/>
        <w:numPr>
          <w:ilvl w:val="0"/>
          <w:numId w:val="14"/>
        </w:numPr>
        <w:rPr>
          <w:rFonts w:ascii="Times New Roman" w:hAnsi="Times New Roman"/>
        </w:rPr>
      </w:pPr>
      <w:r w:rsidRPr="00B56FC2">
        <w:rPr>
          <w:rFonts w:ascii="Times New Roman" w:hAnsi="Times New Roman"/>
        </w:rPr>
        <w:t>Pokud bude vhodné vzhledem k projednávanému programu přizvat na zasedání Řídícího výboru osoby mimo okruh členů řídícího výboru, musí být jejich účast komunikována protistraně s dostatečným předstihem.</w:t>
      </w:r>
    </w:p>
    <w:p w14:paraId="44293188" w14:textId="77777777" w:rsidR="0073047E" w:rsidRPr="00B56FC2" w:rsidRDefault="00463C23" w:rsidP="00B74B07">
      <w:pPr>
        <w:pStyle w:val="Odstavecseseznamem"/>
        <w:numPr>
          <w:ilvl w:val="0"/>
          <w:numId w:val="14"/>
        </w:numPr>
        <w:rPr>
          <w:rFonts w:ascii="Times New Roman" w:hAnsi="Times New Roman"/>
          <w:b/>
        </w:rPr>
      </w:pPr>
      <w:r w:rsidRPr="00B56FC2">
        <w:rPr>
          <w:rFonts w:ascii="Times New Roman" w:hAnsi="Times New Roman"/>
        </w:rPr>
        <w:t xml:space="preserve">Pracovníci odpovědni za vedení agendy Řídícího výboru specifikovaného v čl. 5 odst. </w:t>
      </w:r>
      <w:r w:rsidR="00293837">
        <w:rPr>
          <w:rFonts w:ascii="Times New Roman" w:hAnsi="Times New Roman"/>
        </w:rPr>
        <w:t>3</w:t>
      </w:r>
      <w:r w:rsidRPr="00B56FC2">
        <w:rPr>
          <w:rFonts w:ascii="Times New Roman" w:hAnsi="Times New Roman"/>
        </w:rPr>
        <w:t xml:space="preserve"> této smlouvy.</w:t>
      </w:r>
    </w:p>
    <w:p w14:paraId="7B5E04B8" w14:textId="77777777" w:rsidR="0073047E" w:rsidRPr="00B56FC2" w:rsidRDefault="0073047E" w:rsidP="00224C81">
      <w:pPr>
        <w:rPr>
          <w:rFonts w:ascii="Times New Roman" w:hAnsi="Times New Roman"/>
        </w:rPr>
      </w:pPr>
    </w:p>
    <w:p w14:paraId="60E810A3" w14:textId="77777777" w:rsidR="00224C81" w:rsidRPr="00B56FC2" w:rsidRDefault="00224C81" w:rsidP="0073047E">
      <w:pPr>
        <w:rPr>
          <w:rFonts w:ascii="Times New Roman" w:hAnsi="Times New Roman"/>
          <w:b/>
          <w:bCs/>
          <w:color w:val="auto"/>
        </w:rPr>
      </w:pPr>
      <w:r w:rsidRPr="00B56FC2">
        <w:rPr>
          <w:rFonts w:ascii="Times New Roman" w:hAnsi="Times New Roman"/>
          <w:b/>
          <w:bCs/>
          <w:color w:val="auto"/>
        </w:rPr>
        <w:t>Poskytovatel</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547"/>
        <w:gridCol w:w="2268"/>
        <w:gridCol w:w="1701"/>
        <w:gridCol w:w="2546"/>
      </w:tblGrid>
      <w:tr w:rsidR="00224C81" w:rsidRPr="00B56FC2" w14:paraId="09419683" w14:textId="77777777" w:rsidTr="00520C15">
        <w:trPr>
          <w:trHeight w:val="244"/>
        </w:trPr>
        <w:tc>
          <w:tcPr>
            <w:tcW w:w="2547" w:type="dxa"/>
            <w:shd w:val="clear" w:color="auto" w:fill="BFBFBF" w:themeFill="background1" w:themeFillShade="BF"/>
            <w:vAlign w:val="center"/>
          </w:tcPr>
          <w:p w14:paraId="41D3188D" w14:textId="77777777" w:rsidR="00224C81" w:rsidRPr="00B56FC2" w:rsidRDefault="00173090" w:rsidP="00577550">
            <w:pPr>
              <w:pStyle w:val="Zhlav"/>
              <w:rPr>
                <w:rFonts w:ascii="Times New Roman" w:hAnsi="Times New Roman"/>
                <w:sz w:val="20"/>
              </w:rPr>
            </w:pPr>
            <w:r w:rsidRPr="00B56FC2">
              <w:rPr>
                <w:rFonts w:ascii="Times New Roman" w:hAnsi="Times New Roman"/>
                <w:sz w:val="20"/>
              </w:rPr>
              <w:t>Role</w:t>
            </w:r>
          </w:p>
        </w:tc>
        <w:tc>
          <w:tcPr>
            <w:tcW w:w="2268" w:type="dxa"/>
            <w:shd w:val="clear" w:color="auto" w:fill="BFBFBF" w:themeFill="background1" w:themeFillShade="BF"/>
            <w:vAlign w:val="center"/>
          </w:tcPr>
          <w:p w14:paraId="5A61C32C" w14:textId="77777777" w:rsidR="00224C81" w:rsidRPr="00B56FC2" w:rsidRDefault="00224C81" w:rsidP="00577550">
            <w:pPr>
              <w:pStyle w:val="Zhlav"/>
              <w:jc w:val="center"/>
              <w:rPr>
                <w:rFonts w:ascii="Times New Roman" w:hAnsi="Times New Roman"/>
                <w:sz w:val="20"/>
              </w:rPr>
            </w:pPr>
            <w:r w:rsidRPr="00B56FC2">
              <w:rPr>
                <w:rFonts w:ascii="Times New Roman" w:hAnsi="Times New Roman"/>
                <w:sz w:val="20"/>
              </w:rPr>
              <w:t>Jméno</w:t>
            </w:r>
          </w:p>
        </w:tc>
        <w:tc>
          <w:tcPr>
            <w:tcW w:w="1701" w:type="dxa"/>
            <w:shd w:val="clear" w:color="auto" w:fill="BFBFBF" w:themeFill="background1" w:themeFillShade="BF"/>
            <w:vAlign w:val="center"/>
          </w:tcPr>
          <w:p w14:paraId="738942AD" w14:textId="77777777" w:rsidR="00224C81" w:rsidRPr="00B56FC2" w:rsidRDefault="00224C81" w:rsidP="00577550">
            <w:pPr>
              <w:pStyle w:val="Zhlav"/>
              <w:jc w:val="center"/>
              <w:rPr>
                <w:rFonts w:ascii="Times New Roman" w:hAnsi="Times New Roman"/>
                <w:sz w:val="20"/>
              </w:rPr>
            </w:pPr>
            <w:r w:rsidRPr="00B56FC2">
              <w:rPr>
                <w:rFonts w:ascii="Times New Roman" w:hAnsi="Times New Roman"/>
                <w:sz w:val="20"/>
              </w:rPr>
              <w:t>Pracovní zařazení</w:t>
            </w:r>
          </w:p>
        </w:tc>
        <w:tc>
          <w:tcPr>
            <w:tcW w:w="2546" w:type="dxa"/>
            <w:shd w:val="clear" w:color="auto" w:fill="BFBFBF" w:themeFill="background1" w:themeFillShade="BF"/>
          </w:tcPr>
          <w:p w14:paraId="73CFE2ED" w14:textId="77777777" w:rsidR="00224C81" w:rsidRPr="00B56FC2" w:rsidRDefault="00224C81" w:rsidP="00577550">
            <w:pPr>
              <w:pStyle w:val="Zhlav"/>
              <w:jc w:val="center"/>
              <w:rPr>
                <w:rFonts w:ascii="Times New Roman" w:hAnsi="Times New Roman"/>
                <w:sz w:val="20"/>
              </w:rPr>
            </w:pPr>
            <w:r w:rsidRPr="00B56FC2">
              <w:rPr>
                <w:rFonts w:ascii="Times New Roman" w:hAnsi="Times New Roman"/>
                <w:sz w:val="20"/>
              </w:rPr>
              <w:t>Telefon, e-mail</w:t>
            </w:r>
          </w:p>
        </w:tc>
      </w:tr>
      <w:tr w:rsidR="00224C81" w:rsidRPr="00B56FC2" w14:paraId="61C7B763" w14:textId="77777777" w:rsidTr="00520C15">
        <w:trPr>
          <w:trHeight w:val="244"/>
        </w:trPr>
        <w:tc>
          <w:tcPr>
            <w:tcW w:w="2547" w:type="dxa"/>
            <w:vAlign w:val="center"/>
          </w:tcPr>
          <w:p w14:paraId="3437CF2C" w14:textId="77777777" w:rsidR="00224C81" w:rsidRPr="00B56FC2" w:rsidRDefault="00280B50" w:rsidP="00577550">
            <w:pPr>
              <w:pStyle w:val="Zhlav"/>
              <w:rPr>
                <w:rFonts w:ascii="Times New Roman" w:hAnsi="Times New Roman"/>
                <w:sz w:val="20"/>
              </w:rPr>
            </w:pPr>
            <w:r>
              <w:rPr>
                <w:rFonts w:ascii="Times New Roman" w:hAnsi="Times New Roman"/>
                <w:sz w:val="20"/>
              </w:rPr>
              <w:t>Vedoucí projektu</w:t>
            </w:r>
          </w:p>
        </w:tc>
        <w:tc>
          <w:tcPr>
            <w:tcW w:w="2268" w:type="dxa"/>
            <w:vAlign w:val="center"/>
          </w:tcPr>
          <w:p w14:paraId="5C138B92" w14:textId="77777777" w:rsidR="00224C81" w:rsidRPr="00B56FC2" w:rsidRDefault="00224C81" w:rsidP="00577550">
            <w:pPr>
              <w:keepNext/>
              <w:rPr>
                <w:rFonts w:ascii="Times New Roman" w:hAnsi="Times New Roman"/>
              </w:rPr>
            </w:pPr>
          </w:p>
        </w:tc>
        <w:tc>
          <w:tcPr>
            <w:tcW w:w="1701" w:type="dxa"/>
            <w:vAlign w:val="center"/>
          </w:tcPr>
          <w:p w14:paraId="74DE4FE7" w14:textId="77777777" w:rsidR="00224C81" w:rsidRPr="00B56FC2" w:rsidRDefault="00224C81" w:rsidP="00577550">
            <w:pPr>
              <w:pStyle w:val="Zhlav"/>
              <w:rPr>
                <w:rFonts w:ascii="Times New Roman" w:hAnsi="Times New Roman"/>
                <w:sz w:val="20"/>
              </w:rPr>
            </w:pPr>
          </w:p>
        </w:tc>
        <w:tc>
          <w:tcPr>
            <w:tcW w:w="2546" w:type="dxa"/>
          </w:tcPr>
          <w:p w14:paraId="0FAC5864" w14:textId="77777777" w:rsidR="00224C81" w:rsidRPr="00B56FC2" w:rsidRDefault="00224C81" w:rsidP="00577550">
            <w:pPr>
              <w:pStyle w:val="Zhlav"/>
              <w:rPr>
                <w:rFonts w:ascii="Times New Roman" w:hAnsi="Times New Roman"/>
                <w:sz w:val="20"/>
              </w:rPr>
            </w:pPr>
          </w:p>
        </w:tc>
      </w:tr>
      <w:tr w:rsidR="00173090" w:rsidRPr="00B56FC2" w14:paraId="3187F342" w14:textId="77777777" w:rsidTr="00520C15">
        <w:trPr>
          <w:trHeight w:val="244"/>
        </w:trPr>
        <w:tc>
          <w:tcPr>
            <w:tcW w:w="2547" w:type="dxa"/>
            <w:vAlign w:val="center"/>
          </w:tcPr>
          <w:p w14:paraId="45D3409C" w14:textId="77777777" w:rsidR="00173090" w:rsidRPr="00B56FC2" w:rsidRDefault="00173090" w:rsidP="00173090">
            <w:pPr>
              <w:pStyle w:val="Zhlav"/>
              <w:rPr>
                <w:rFonts w:ascii="Times New Roman" w:hAnsi="Times New Roman"/>
                <w:sz w:val="20"/>
              </w:rPr>
            </w:pPr>
          </w:p>
        </w:tc>
        <w:tc>
          <w:tcPr>
            <w:tcW w:w="2268" w:type="dxa"/>
            <w:vAlign w:val="center"/>
          </w:tcPr>
          <w:p w14:paraId="54626CDF" w14:textId="77777777" w:rsidR="00173090" w:rsidRPr="00B56FC2" w:rsidRDefault="00173090" w:rsidP="00173090">
            <w:pPr>
              <w:keepNext/>
              <w:rPr>
                <w:rFonts w:ascii="Times New Roman" w:hAnsi="Times New Roman"/>
              </w:rPr>
            </w:pPr>
          </w:p>
        </w:tc>
        <w:tc>
          <w:tcPr>
            <w:tcW w:w="1701" w:type="dxa"/>
            <w:vAlign w:val="center"/>
          </w:tcPr>
          <w:p w14:paraId="5EF79CCC" w14:textId="77777777" w:rsidR="00173090" w:rsidRPr="00B56FC2" w:rsidRDefault="00173090" w:rsidP="00173090">
            <w:pPr>
              <w:pStyle w:val="Zhlav"/>
              <w:rPr>
                <w:rFonts w:ascii="Times New Roman" w:hAnsi="Times New Roman"/>
                <w:sz w:val="20"/>
              </w:rPr>
            </w:pPr>
          </w:p>
        </w:tc>
        <w:tc>
          <w:tcPr>
            <w:tcW w:w="2546" w:type="dxa"/>
          </w:tcPr>
          <w:p w14:paraId="5C472CA1" w14:textId="77777777" w:rsidR="00173090" w:rsidRPr="00B56FC2" w:rsidRDefault="00173090" w:rsidP="00173090">
            <w:pPr>
              <w:pStyle w:val="Zhlav"/>
              <w:rPr>
                <w:rFonts w:ascii="Times New Roman" w:hAnsi="Times New Roman"/>
                <w:sz w:val="20"/>
              </w:rPr>
            </w:pPr>
          </w:p>
        </w:tc>
      </w:tr>
    </w:tbl>
    <w:p w14:paraId="478BEB7D" w14:textId="77777777" w:rsidR="00224C81" w:rsidRPr="00B56FC2" w:rsidRDefault="00224C81" w:rsidP="00224C81">
      <w:pPr>
        <w:pStyle w:val="Zhlav"/>
        <w:rPr>
          <w:rFonts w:ascii="Times New Roman" w:hAnsi="Times New Roman"/>
        </w:rPr>
      </w:pPr>
    </w:p>
    <w:p w14:paraId="5DD6034F" w14:textId="4736F5FE" w:rsidR="00224C81" w:rsidRPr="00B56FC2" w:rsidRDefault="0073047E" w:rsidP="0073047E">
      <w:pPr>
        <w:rPr>
          <w:rFonts w:ascii="Times New Roman" w:hAnsi="Times New Roman"/>
          <w:b/>
          <w:bCs/>
          <w:color w:val="auto"/>
        </w:rPr>
      </w:pPr>
      <w:r w:rsidRPr="00B56FC2">
        <w:rPr>
          <w:rFonts w:ascii="Times New Roman" w:hAnsi="Times New Roman"/>
          <w:b/>
          <w:bCs/>
          <w:color w:val="auto"/>
        </w:rPr>
        <w:t>Objednatel</w:t>
      </w:r>
      <w:r w:rsidR="00FD62E5">
        <w:rPr>
          <w:rFonts w:ascii="Times New Roman" w:hAnsi="Times New Roman"/>
          <w:b/>
          <w:bCs/>
          <w:color w:val="auto"/>
        </w:rPr>
        <w:t xml:space="preserve"> /bude doplněno při podpisu smlouvy/</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547"/>
        <w:gridCol w:w="2268"/>
        <w:gridCol w:w="1701"/>
        <w:gridCol w:w="2546"/>
      </w:tblGrid>
      <w:tr w:rsidR="00224C81" w:rsidRPr="00B56FC2" w14:paraId="5425703B" w14:textId="77777777" w:rsidTr="00520C15">
        <w:trPr>
          <w:trHeight w:val="244"/>
        </w:trPr>
        <w:tc>
          <w:tcPr>
            <w:tcW w:w="2547" w:type="dxa"/>
            <w:shd w:val="clear" w:color="auto" w:fill="BFBFBF" w:themeFill="background1" w:themeFillShade="BF"/>
            <w:vAlign w:val="center"/>
          </w:tcPr>
          <w:p w14:paraId="7649D2ED" w14:textId="77777777" w:rsidR="00224C81" w:rsidRPr="00B56FC2" w:rsidRDefault="00173090" w:rsidP="00577550">
            <w:pPr>
              <w:pStyle w:val="Zhlav"/>
              <w:rPr>
                <w:rFonts w:ascii="Times New Roman" w:hAnsi="Times New Roman"/>
                <w:bCs/>
                <w:sz w:val="20"/>
              </w:rPr>
            </w:pPr>
            <w:r w:rsidRPr="00B56FC2">
              <w:rPr>
                <w:rFonts w:ascii="Times New Roman" w:hAnsi="Times New Roman"/>
                <w:bCs/>
                <w:sz w:val="20"/>
              </w:rPr>
              <w:t>Role</w:t>
            </w:r>
          </w:p>
        </w:tc>
        <w:tc>
          <w:tcPr>
            <w:tcW w:w="2268" w:type="dxa"/>
            <w:shd w:val="clear" w:color="auto" w:fill="BFBFBF" w:themeFill="background1" w:themeFillShade="BF"/>
            <w:vAlign w:val="center"/>
          </w:tcPr>
          <w:p w14:paraId="092DB727" w14:textId="77777777" w:rsidR="00224C81" w:rsidRPr="00B56FC2" w:rsidRDefault="00224C81" w:rsidP="00577550">
            <w:pPr>
              <w:pStyle w:val="Zhlav"/>
              <w:jc w:val="center"/>
              <w:rPr>
                <w:rFonts w:ascii="Times New Roman" w:hAnsi="Times New Roman"/>
                <w:bCs/>
                <w:sz w:val="20"/>
              </w:rPr>
            </w:pPr>
            <w:r w:rsidRPr="00B56FC2">
              <w:rPr>
                <w:rFonts w:ascii="Times New Roman" w:hAnsi="Times New Roman"/>
                <w:bCs/>
                <w:sz w:val="20"/>
              </w:rPr>
              <w:t>Jméno</w:t>
            </w:r>
          </w:p>
        </w:tc>
        <w:tc>
          <w:tcPr>
            <w:tcW w:w="1701" w:type="dxa"/>
            <w:shd w:val="clear" w:color="auto" w:fill="BFBFBF" w:themeFill="background1" w:themeFillShade="BF"/>
            <w:vAlign w:val="center"/>
          </w:tcPr>
          <w:p w14:paraId="39D7F9C2" w14:textId="77777777" w:rsidR="00224C81" w:rsidRPr="00B56FC2" w:rsidRDefault="00224C81" w:rsidP="00577550">
            <w:pPr>
              <w:pStyle w:val="Zhlav"/>
              <w:jc w:val="center"/>
              <w:rPr>
                <w:rFonts w:ascii="Times New Roman" w:hAnsi="Times New Roman"/>
                <w:bCs/>
                <w:sz w:val="20"/>
              </w:rPr>
            </w:pPr>
            <w:r w:rsidRPr="00B56FC2">
              <w:rPr>
                <w:rFonts w:ascii="Times New Roman" w:hAnsi="Times New Roman"/>
                <w:bCs/>
                <w:sz w:val="20"/>
              </w:rPr>
              <w:t>Pracovní zařazení</w:t>
            </w:r>
          </w:p>
        </w:tc>
        <w:tc>
          <w:tcPr>
            <w:tcW w:w="2546" w:type="dxa"/>
            <w:shd w:val="clear" w:color="auto" w:fill="BFBFBF" w:themeFill="background1" w:themeFillShade="BF"/>
          </w:tcPr>
          <w:p w14:paraId="2D954FDC" w14:textId="77777777" w:rsidR="00224C81" w:rsidRPr="00B56FC2" w:rsidRDefault="00224C81" w:rsidP="00577550">
            <w:pPr>
              <w:pStyle w:val="Zhlav"/>
              <w:jc w:val="center"/>
              <w:rPr>
                <w:rFonts w:ascii="Times New Roman" w:hAnsi="Times New Roman"/>
                <w:bCs/>
                <w:sz w:val="20"/>
              </w:rPr>
            </w:pPr>
            <w:r w:rsidRPr="00B56FC2">
              <w:rPr>
                <w:rFonts w:ascii="Times New Roman" w:hAnsi="Times New Roman"/>
                <w:bCs/>
                <w:sz w:val="20"/>
              </w:rPr>
              <w:t>Telefon, e-mail</w:t>
            </w:r>
          </w:p>
        </w:tc>
      </w:tr>
      <w:tr w:rsidR="00224C81" w:rsidRPr="00B56FC2" w14:paraId="13B334E9" w14:textId="77777777" w:rsidTr="00520C15">
        <w:trPr>
          <w:trHeight w:val="244"/>
        </w:trPr>
        <w:tc>
          <w:tcPr>
            <w:tcW w:w="2547" w:type="dxa"/>
            <w:vAlign w:val="center"/>
          </w:tcPr>
          <w:p w14:paraId="3B4F61F3" w14:textId="77777777" w:rsidR="00224C81" w:rsidRPr="00B56FC2" w:rsidRDefault="00280B50" w:rsidP="00577550">
            <w:pPr>
              <w:pStyle w:val="Zhlav"/>
              <w:rPr>
                <w:rFonts w:ascii="Times New Roman" w:hAnsi="Times New Roman"/>
                <w:sz w:val="20"/>
              </w:rPr>
            </w:pPr>
            <w:r>
              <w:rPr>
                <w:rFonts w:ascii="Times New Roman" w:hAnsi="Times New Roman"/>
                <w:sz w:val="20"/>
              </w:rPr>
              <w:t>Vedoucí projektu</w:t>
            </w:r>
          </w:p>
        </w:tc>
        <w:tc>
          <w:tcPr>
            <w:tcW w:w="2268" w:type="dxa"/>
            <w:vAlign w:val="center"/>
          </w:tcPr>
          <w:p w14:paraId="6F6D6AEF" w14:textId="77777777" w:rsidR="00224C81" w:rsidRPr="00B56FC2" w:rsidRDefault="00224C81" w:rsidP="00577550">
            <w:pPr>
              <w:pStyle w:val="Zhlav"/>
              <w:rPr>
                <w:rFonts w:ascii="Times New Roman" w:hAnsi="Times New Roman"/>
                <w:sz w:val="20"/>
              </w:rPr>
            </w:pPr>
          </w:p>
        </w:tc>
        <w:tc>
          <w:tcPr>
            <w:tcW w:w="1701" w:type="dxa"/>
            <w:vAlign w:val="center"/>
          </w:tcPr>
          <w:p w14:paraId="53AC53DA" w14:textId="77777777" w:rsidR="00224C81" w:rsidRPr="00B56FC2" w:rsidRDefault="00224C81" w:rsidP="00577550">
            <w:pPr>
              <w:pStyle w:val="Zhlav"/>
              <w:rPr>
                <w:rFonts w:ascii="Times New Roman" w:hAnsi="Times New Roman"/>
                <w:sz w:val="20"/>
              </w:rPr>
            </w:pPr>
          </w:p>
        </w:tc>
        <w:tc>
          <w:tcPr>
            <w:tcW w:w="2546" w:type="dxa"/>
          </w:tcPr>
          <w:p w14:paraId="1519A3F2" w14:textId="77777777" w:rsidR="00224C81" w:rsidRPr="00B56FC2" w:rsidRDefault="00224C81" w:rsidP="00577550">
            <w:pPr>
              <w:rPr>
                <w:rFonts w:ascii="Times New Roman" w:hAnsi="Times New Roman"/>
              </w:rPr>
            </w:pPr>
          </w:p>
        </w:tc>
      </w:tr>
      <w:tr w:rsidR="00224C81" w:rsidRPr="00B56FC2" w14:paraId="37081472" w14:textId="77777777" w:rsidTr="00520C15">
        <w:trPr>
          <w:trHeight w:val="244"/>
        </w:trPr>
        <w:tc>
          <w:tcPr>
            <w:tcW w:w="2547" w:type="dxa"/>
            <w:vAlign w:val="center"/>
          </w:tcPr>
          <w:p w14:paraId="5D0198BF" w14:textId="77777777" w:rsidR="00224C81" w:rsidRPr="00B56FC2" w:rsidRDefault="00224C81" w:rsidP="00577550">
            <w:pPr>
              <w:pStyle w:val="Zhlav"/>
              <w:rPr>
                <w:rFonts w:ascii="Times New Roman" w:hAnsi="Times New Roman"/>
                <w:sz w:val="20"/>
              </w:rPr>
            </w:pPr>
          </w:p>
        </w:tc>
        <w:tc>
          <w:tcPr>
            <w:tcW w:w="2268" w:type="dxa"/>
            <w:vAlign w:val="center"/>
          </w:tcPr>
          <w:p w14:paraId="214DC9E1" w14:textId="77777777" w:rsidR="00224C81" w:rsidRPr="00B56FC2" w:rsidRDefault="00224C81" w:rsidP="00577550">
            <w:pPr>
              <w:pStyle w:val="Zhlav"/>
              <w:rPr>
                <w:rFonts w:ascii="Times New Roman" w:hAnsi="Times New Roman"/>
                <w:sz w:val="20"/>
              </w:rPr>
            </w:pPr>
          </w:p>
        </w:tc>
        <w:tc>
          <w:tcPr>
            <w:tcW w:w="1701" w:type="dxa"/>
            <w:vAlign w:val="center"/>
          </w:tcPr>
          <w:p w14:paraId="40468532" w14:textId="77777777" w:rsidR="00224C81" w:rsidRPr="00B56FC2" w:rsidRDefault="00224C81" w:rsidP="00577550">
            <w:pPr>
              <w:pStyle w:val="Zhlav"/>
              <w:rPr>
                <w:rFonts w:ascii="Times New Roman" w:hAnsi="Times New Roman"/>
                <w:sz w:val="20"/>
              </w:rPr>
            </w:pPr>
          </w:p>
        </w:tc>
        <w:tc>
          <w:tcPr>
            <w:tcW w:w="2546" w:type="dxa"/>
            <w:vAlign w:val="center"/>
          </w:tcPr>
          <w:p w14:paraId="6C709B70" w14:textId="77777777" w:rsidR="00224C81" w:rsidRPr="00B56FC2" w:rsidRDefault="00224C81" w:rsidP="00577550">
            <w:pPr>
              <w:pStyle w:val="Zhlav"/>
              <w:rPr>
                <w:rFonts w:ascii="Times New Roman" w:hAnsi="Times New Roman"/>
                <w:sz w:val="20"/>
              </w:rPr>
            </w:pPr>
          </w:p>
        </w:tc>
      </w:tr>
    </w:tbl>
    <w:p w14:paraId="4C051D86" w14:textId="77777777" w:rsidR="00224C81" w:rsidRPr="00B56FC2" w:rsidRDefault="00224C81" w:rsidP="00224C81">
      <w:pPr>
        <w:rPr>
          <w:rFonts w:ascii="Times New Roman" w:hAnsi="Times New Roman"/>
        </w:rPr>
      </w:pPr>
    </w:p>
    <w:p w14:paraId="7B4A7BC9" w14:textId="77777777" w:rsidR="00224C81" w:rsidRPr="00B56FC2" w:rsidRDefault="00224C81" w:rsidP="00224C81">
      <w:pPr>
        <w:rPr>
          <w:rFonts w:ascii="Times New Roman" w:hAnsi="Times New Roman"/>
        </w:rPr>
      </w:pPr>
    </w:p>
    <w:p w14:paraId="737BD39D" w14:textId="77777777" w:rsidR="00D419F0" w:rsidRPr="00B56FC2" w:rsidRDefault="00D419F0">
      <w:pPr>
        <w:widowControl/>
        <w:autoSpaceDE/>
        <w:autoSpaceDN/>
        <w:adjustRightInd/>
        <w:spacing w:line="240" w:lineRule="auto"/>
        <w:jc w:val="left"/>
        <w:rPr>
          <w:rFonts w:ascii="Times New Roman" w:eastAsia="Courier New" w:hAnsi="Times New Roman"/>
          <w:b/>
          <w:color w:val="auto"/>
        </w:rPr>
      </w:pPr>
      <w:r w:rsidRPr="00B56FC2">
        <w:rPr>
          <w:rFonts w:ascii="Times New Roman" w:eastAsia="Courier New" w:hAnsi="Times New Roman"/>
          <w:b/>
          <w:color w:val="auto"/>
        </w:rPr>
        <w:br w:type="page"/>
      </w:r>
    </w:p>
    <w:p w14:paraId="70722924" w14:textId="77777777" w:rsidR="00D419F0" w:rsidRPr="00B56FC2" w:rsidRDefault="00D419F0" w:rsidP="00FA2623">
      <w:pPr>
        <w:rPr>
          <w:rFonts w:ascii="Times New Roman" w:hAnsi="Times New Roman"/>
          <w:b/>
          <w:sz w:val="22"/>
        </w:rPr>
      </w:pPr>
      <w:r w:rsidRPr="00B56FC2">
        <w:rPr>
          <w:rFonts w:ascii="Times New Roman" w:hAnsi="Times New Roman"/>
          <w:b/>
          <w:sz w:val="22"/>
        </w:rPr>
        <w:lastRenderedPageBreak/>
        <w:t>Příloha č. 6 – Vzor Akceptačního protokolu</w:t>
      </w:r>
    </w:p>
    <w:p w14:paraId="66A134B3" w14:textId="77777777" w:rsidR="00D419F0" w:rsidRPr="00B56FC2" w:rsidRDefault="00D419F0" w:rsidP="008C60EE">
      <w:pPr>
        <w:rPr>
          <w:rFonts w:ascii="Times New Roman" w:hAnsi="Times New Roman"/>
          <w:b/>
        </w:rPr>
      </w:pPr>
    </w:p>
    <w:p w14:paraId="516FA326" w14:textId="77777777" w:rsidR="00224C81" w:rsidRPr="00B56FC2" w:rsidRDefault="00224C81" w:rsidP="00DA326D">
      <w:pPr>
        <w:rPr>
          <w:rFonts w:ascii="Times New Roman" w:eastAsia="Courier New" w:hAnsi="Times New Roman"/>
          <w:b/>
          <w:color w:val="auto"/>
        </w:rPr>
      </w:pPr>
    </w:p>
    <w:p w14:paraId="42D2C6C4" w14:textId="77777777" w:rsidR="00D419F0" w:rsidRPr="00B56FC2" w:rsidRDefault="00D419F0" w:rsidP="00D419F0">
      <w:pPr>
        <w:jc w:val="center"/>
        <w:rPr>
          <w:rFonts w:ascii="Times New Roman" w:hAnsi="Times New Roman"/>
          <w:b/>
        </w:rPr>
      </w:pPr>
      <w:r w:rsidRPr="00B56FC2">
        <w:rPr>
          <w:rFonts w:ascii="Times New Roman" w:hAnsi="Times New Roman"/>
          <w:b/>
        </w:rPr>
        <w:t>Akceptační protokol implementace</w:t>
      </w:r>
    </w:p>
    <w:p w14:paraId="2B201E80" w14:textId="77777777" w:rsidR="00D419F0" w:rsidRPr="00B56FC2" w:rsidRDefault="00D419F0" w:rsidP="00D419F0">
      <w:pPr>
        <w:rPr>
          <w:rFonts w:ascii="Times New Roman" w:hAnsi="Times New Roman"/>
        </w:rPr>
      </w:pPr>
    </w:p>
    <w:tbl>
      <w:tblPr>
        <w:tblW w:w="9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24"/>
        <w:gridCol w:w="3865"/>
      </w:tblGrid>
      <w:tr w:rsidR="00D419F0" w:rsidRPr="00B56FC2" w14:paraId="0663DFB4" w14:textId="77777777" w:rsidTr="00577550">
        <w:tc>
          <w:tcPr>
            <w:tcW w:w="5524" w:type="dxa"/>
          </w:tcPr>
          <w:p w14:paraId="0A3EF16A" w14:textId="77777777" w:rsidR="00D419F0" w:rsidRPr="00B56FC2" w:rsidRDefault="00D419F0" w:rsidP="00577550">
            <w:pPr>
              <w:rPr>
                <w:rFonts w:ascii="Times New Roman" w:hAnsi="Times New Roman"/>
                <w:b/>
              </w:rPr>
            </w:pPr>
            <w:r w:rsidRPr="00B56FC2">
              <w:rPr>
                <w:rFonts w:ascii="Times New Roman" w:hAnsi="Times New Roman"/>
                <w:b/>
              </w:rPr>
              <w:t>Objednatel:</w:t>
            </w:r>
          </w:p>
        </w:tc>
        <w:tc>
          <w:tcPr>
            <w:tcW w:w="3865" w:type="dxa"/>
          </w:tcPr>
          <w:p w14:paraId="2BC02BFA" w14:textId="77777777" w:rsidR="00D419F0" w:rsidRPr="00B56FC2" w:rsidRDefault="00D419F0" w:rsidP="00577550">
            <w:pPr>
              <w:rPr>
                <w:rFonts w:ascii="Times New Roman" w:hAnsi="Times New Roman"/>
              </w:rPr>
            </w:pPr>
          </w:p>
        </w:tc>
      </w:tr>
      <w:tr w:rsidR="00D419F0" w:rsidRPr="00B56FC2" w14:paraId="3F2936B6" w14:textId="77777777" w:rsidTr="00577550">
        <w:tc>
          <w:tcPr>
            <w:tcW w:w="5524" w:type="dxa"/>
          </w:tcPr>
          <w:p w14:paraId="4089B39D" w14:textId="77777777" w:rsidR="00D419F0" w:rsidRPr="00B56FC2" w:rsidRDefault="00D419F0" w:rsidP="00577550">
            <w:pPr>
              <w:rPr>
                <w:rFonts w:ascii="Times New Roman" w:hAnsi="Times New Roman"/>
                <w:b/>
              </w:rPr>
            </w:pPr>
            <w:r w:rsidRPr="00B56FC2">
              <w:rPr>
                <w:rFonts w:ascii="Times New Roman" w:hAnsi="Times New Roman"/>
                <w:b/>
              </w:rPr>
              <w:t>Poskytovatel:</w:t>
            </w:r>
          </w:p>
        </w:tc>
        <w:tc>
          <w:tcPr>
            <w:tcW w:w="3865" w:type="dxa"/>
          </w:tcPr>
          <w:p w14:paraId="7DBC62DA" w14:textId="77777777" w:rsidR="00D419F0" w:rsidRPr="00B56FC2" w:rsidRDefault="00D419F0" w:rsidP="00577550">
            <w:pPr>
              <w:rPr>
                <w:rFonts w:ascii="Times New Roman" w:hAnsi="Times New Roman"/>
              </w:rPr>
            </w:pPr>
          </w:p>
        </w:tc>
      </w:tr>
      <w:tr w:rsidR="00D419F0" w:rsidRPr="00B56FC2" w14:paraId="331E48BE" w14:textId="77777777" w:rsidTr="00577550">
        <w:tc>
          <w:tcPr>
            <w:tcW w:w="5524" w:type="dxa"/>
          </w:tcPr>
          <w:p w14:paraId="2B24C527" w14:textId="77777777" w:rsidR="00D419F0" w:rsidRPr="00B56FC2" w:rsidRDefault="00D419F0" w:rsidP="00577550">
            <w:pPr>
              <w:rPr>
                <w:rFonts w:ascii="Times New Roman" w:hAnsi="Times New Roman"/>
                <w:b/>
              </w:rPr>
            </w:pPr>
            <w:r w:rsidRPr="00B56FC2">
              <w:rPr>
                <w:rFonts w:ascii="Times New Roman" w:hAnsi="Times New Roman"/>
                <w:b/>
              </w:rPr>
              <w:t>Zkušební provoz od:</w:t>
            </w:r>
          </w:p>
        </w:tc>
        <w:tc>
          <w:tcPr>
            <w:tcW w:w="3865" w:type="dxa"/>
          </w:tcPr>
          <w:p w14:paraId="3CAC2543" w14:textId="77777777" w:rsidR="00D419F0" w:rsidRPr="00B56FC2" w:rsidRDefault="00D419F0" w:rsidP="00577550">
            <w:pPr>
              <w:rPr>
                <w:rFonts w:ascii="Times New Roman" w:hAnsi="Times New Roman"/>
              </w:rPr>
            </w:pPr>
          </w:p>
        </w:tc>
      </w:tr>
      <w:tr w:rsidR="00D419F0" w:rsidRPr="00B56FC2" w14:paraId="41BED3D7" w14:textId="77777777" w:rsidTr="00577550">
        <w:tc>
          <w:tcPr>
            <w:tcW w:w="5524" w:type="dxa"/>
          </w:tcPr>
          <w:p w14:paraId="2BD96CDA" w14:textId="77777777" w:rsidR="00D419F0" w:rsidRPr="00B56FC2" w:rsidRDefault="00D419F0" w:rsidP="00577550">
            <w:pPr>
              <w:rPr>
                <w:rFonts w:ascii="Times New Roman" w:hAnsi="Times New Roman"/>
                <w:b/>
              </w:rPr>
            </w:pPr>
            <w:r w:rsidRPr="00B56FC2">
              <w:rPr>
                <w:rFonts w:ascii="Times New Roman" w:hAnsi="Times New Roman"/>
                <w:b/>
              </w:rPr>
              <w:t>Za správnost odpovídá vedoucí projektu za objednatele:</w:t>
            </w:r>
          </w:p>
        </w:tc>
        <w:tc>
          <w:tcPr>
            <w:tcW w:w="3865" w:type="dxa"/>
          </w:tcPr>
          <w:p w14:paraId="4F31BA24" w14:textId="77777777" w:rsidR="00D419F0" w:rsidRPr="00B56FC2" w:rsidRDefault="00D419F0" w:rsidP="00577550">
            <w:pPr>
              <w:rPr>
                <w:rFonts w:ascii="Times New Roman" w:hAnsi="Times New Roman"/>
              </w:rPr>
            </w:pPr>
          </w:p>
        </w:tc>
      </w:tr>
      <w:tr w:rsidR="00D419F0" w:rsidRPr="00B56FC2" w14:paraId="68702019" w14:textId="77777777" w:rsidTr="00577550">
        <w:tc>
          <w:tcPr>
            <w:tcW w:w="5524" w:type="dxa"/>
          </w:tcPr>
          <w:p w14:paraId="50D1B400" w14:textId="77777777" w:rsidR="00D419F0" w:rsidRPr="00B56FC2" w:rsidRDefault="00D419F0" w:rsidP="00577550">
            <w:pPr>
              <w:rPr>
                <w:rFonts w:ascii="Times New Roman" w:hAnsi="Times New Roman"/>
                <w:b/>
              </w:rPr>
            </w:pPr>
            <w:r w:rsidRPr="00B56FC2">
              <w:rPr>
                <w:rFonts w:ascii="Times New Roman" w:hAnsi="Times New Roman"/>
                <w:b/>
              </w:rPr>
              <w:t>Za správnost odpovídá vedoucí projektu za poskytovatele:</w:t>
            </w:r>
          </w:p>
        </w:tc>
        <w:tc>
          <w:tcPr>
            <w:tcW w:w="3865" w:type="dxa"/>
          </w:tcPr>
          <w:p w14:paraId="17F33620" w14:textId="77777777" w:rsidR="00D419F0" w:rsidRPr="00B56FC2" w:rsidRDefault="00D419F0" w:rsidP="00577550">
            <w:pPr>
              <w:rPr>
                <w:rFonts w:ascii="Times New Roman" w:hAnsi="Times New Roman"/>
              </w:rPr>
            </w:pPr>
          </w:p>
        </w:tc>
      </w:tr>
      <w:tr w:rsidR="00D419F0" w:rsidRPr="00B56FC2" w14:paraId="2F74A538" w14:textId="77777777" w:rsidTr="00577550">
        <w:tc>
          <w:tcPr>
            <w:tcW w:w="5524" w:type="dxa"/>
          </w:tcPr>
          <w:p w14:paraId="308C3AF2" w14:textId="77777777" w:rsidR="00D419F0" w:rsidRPr="00B56FC2" w:rsidRDefault="00D419F0" w:rsidP="00577550">
            <w:pPr>
              <w:rPr>
                <w:rFonts w:ascii="Times New Roman" w:hAnsi="Times New Roman"/>
                <w:b/>
              </w:rPr>
            </w:pPr>
            <w:r w:rsidRPr="00B56FC2">
              <w:rPr>
                <w:rFonts w:ascii="Times New Roman" w:hAnsi="Times New Roman"/>
                <w:b/>
              </w:rPr>
              <w:t>Datum zpracování protokolu:</w:t>
            </w:r>
          </w:p>
        </w:tc>
        <w:tc>
          <w:tcPr>
            <w:tcW w:w="3865" w:type="dxa"/>
          </w:tcPr>
          <w:p w14:paraId="0EBE23EB" w14:textId="77777777" w:rsidR="00D419F0" w:rsidRPr="00B56FC2" w:rsidRDefault="00D419F0" w:rsidP="00577550">
            <w:pPr>
              <w:rPr>
                <w:rFonts w:ascii="Times New Roman" w:hAnsi="Times New Roman"/>
              </w:rPr>
            </w:pPr>
          </w:p>
        </w:tc>
      </w:tr>
      <w:tr w:rsidR="00D419F0" w:rsidRPr="00B56FC2" w14:paraId="47A8E9B0" w14:textId="77777777" w:rsidTr="00577550">
        <w:tc>
          <w:tcPr>
            <w:tcW w:w="5524" w:type="dxa"/>
          </w:tcPr>
          <w:p w14:paraId="28F32DB0" w14:textId="77777777" w:rsidR="00D419F0" w:rsidRPr="00B56FC2" w:rsidRDefault="00D419F0" w:rsidP="00577550">
            <w:pPr>
              <w:rPr>
                <w:rFonts w:ascii="Times New Roman" w:hAnsi="Times New Roman"/>
                <w:b/>
              </w:rPr>
            </w:pPr>
            <w:r w:rsidRPr="00B56FC2">
              <w:rPr>
                <w:rFonts w:ascii="Times New Roman" w:hAnsi="Times New Roman"/>
                <w:b/>
              </w:rPr>
              <w:t>Výsledek akceptace</w:t>
            </w:r>
          </w:p>
        </w:tc>
        <w:tc>
          <w:tcPr>
            <w:tcW w:w="3865" w:type="dxa"/>
          </w:tcPr>
          <w:p w14:paraId="142C7256" w14:textId="77777777" w:rsidR="00D419F0" w:rsidRPr="00B56FC2" w:rsidRDefault="00D419F0" w:rsidP="00577550">
            <w:pPr>
              <w:rPr>
                <w:rFonts w:ascii="Times New Roman" w:hAnsi="Times New Roman"/>
              </w:rPr>
            </w:pPr>
            <w:r w:rsidRPr="00B56FC2">
              <w:rPr>
                <w:rFonts w:ascii="Times New Roman" w:hAnsi="Times New Roman"/>
              </w:rPr>
              <w:t>Akceptováno</w:t>
            </w:r>
          </w:p>
          <w:p w14:paraId="082B05F7" w14:textId="77777777" w:rsidR="00D419F0" w:rsidRPr="00B56FC2" w:rsidRDefault="00D419F0" w:rsidP="00577550">
            <w:pPr>
              <w:rPr>
                <w:rFonts w:ascii="Times New Roman" w:hAnsi="Times New Roman"/>
              </w:rPr>
            </w:pPr>
            <w:r w:rsidRPr="00B56FC2">
              <w:rPr>
                <w:rFonts w:ascii="Times New Roman" w:hAnsi="Times New Roman"/>
              </w:rPr>
              <w:t>Akceptováno s výhradami</w:t>
            </w:r>
          </w:p>
          <w:p w14:paraId="75909B76" w14:textId="77777777" w:rsidR="00D419F0" w:rsidRPr="00B56FC2" w:rsidRDefault="00D419F0" w:rsidP="00577550">
            <w:pPr>
              <w:rPr>
                <w:rFonts w:ascii="Times New Roman" w:hAnsi="Times New Roman"/>
              </w:rPr>
            </w:pPr>
            <w:r w:rsidRPr="00B56FC2">
              <w:rPr>
                <w:rFonts w:ascii="Times New Roman" w:hAnsi="Times New Roman"/>
              </w:rPr>
              <w:t>Neakceptováno</w:t>
            </w:r>
          </w:p>
        </w:tc>
      </w:tr>
      <w:tr w:rsidR="00D419F0" w:rsidRPr="00B56FC2" w14:paraId="70FF74B0" w14:textId="77777777" w:rsidTr="00577550">
        <w:tc>
          <w:tcPr>
            <w:tcW w:w="5524" w:type="dxa"/>
          </w:tcPr>
          <w:p w14:paraId="3619ED77" w14:textId="77777777" w:rsidR="00D419F0" w:rsidRPr="00B56FC2" w:rsidRDefault="00D419F0" w:rsidP="00577550">
            <w:pPr>
              <w:rPr>
                <w:rFonts w:ascii="Times New Roman" w:hAnsi="Times New Roman"/>
                <w:b/>
              </w:rPr>
            </w:pPr>
            <w:r w:rsidRPr="00B56FC2">
              <w:rPr>
                <w:rFonts w:ascii="Times New Roman" w:hAnsi="Times New Roman"/>
                <w:b/>
              </w:rPr>
              <w:t>Projednáno a schváleno Řídícím výborem dne:</w:t>
            </w:r>
          </w:p>
        </w:tc>
        <w:tc>
          <w:tcPr>
            <w:tcW w:w="3865" w:type="dxa"/>
          </w:tcPr>
          <w:p w14:paraId="1BB7B09F" w14:textId="77777777" w:rsidR="00D419F0" w:rsidRPr="00B56FC2" w:rsidRDefault="00D419F0" w:rsidP="00577550">
            <w:pPr>
              <w:rPr>
                <w:rFonts w:ascii="Times New Roman" w:hAnsi="Times New Roman"/>
              </w:rPr>
            </w:pPr>
          </w:p>
        </w:tc>
      </w:tr>
    </w:tbl>
    <w:p w14:paraId="132C753B" w14:textId="77777777" w:rsidR="00D419F0" w:rsidRPr="00B56FC2" w:rsidRDefault="00D419F0" w:rsidP="00D419F0">
      <w:pPr>
        <w:rPr>
          <w:rFonts w:ascii="Times New Roman" w:hAnsi="Times New Roman"/>
        </w:rPr>
      </w:pPr>
    </w:p>
    <w:p w14:paraId="2B9A247D" w14:textId="77777777" w:rsidR="00D419F0" w:rsidRPr="00B56FC2" w:rsidRDefault="00D419F0" w:rsidP="00D419F0">
      <w:pPr>
        <w:rPr>
          <w:rFonts w:ascii="Times New Roman" w:hAnsi="Times New Roman"/>
          <w:b/>
        </w:rPr>
      </w:pPr>
      <w:r w:rsidRPr="00B56FC2">
        <w:rPr>
          <w:rFonts w:ascii="Times New Roman" w:hAnsi="Times New Roman"/>
          <w:b/>
        </w:rPr>
        <w:t>Výhrady, které vedou k neakceptaci / akceptaci s výhradami:</w:t>
      </w:r>
    </w:p>
    <w:tbl>
      <w:tblPr>
        <w:tblW w:w="93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8"/>
        <w:gridCol w:w="6520"/>
        <w:gridCol w:w="1881"/>
      </w:tblGrid>
      <w:tr w:rsidR="00D419F0" w:rsidRPr="00B56FC2" w14:paraId="7B96B7F3" w14:textId="77777777" w:rsidTr="0029070A">
        <w:tc>
          <w:tcPr>
            <w:tcW w:w="988" w:type="dxa"/>
            <w:shd w:val="clear" w:color="auto" w:fill="D9D9D9" w:themeFill="background1" w:themeFillShade="D9"/>
          </w:tcPr>
          <w:p w14:paraId="537690E6" w14:textId="77777777" w:rsidR="00D419F0" w:rsidRPr="00B56FC2" w:rsidRDefault="00D419F0" w:rsidP="00577550">
            <w:pPr>
              <w:rPr>
                <w:rFonts w:ascii="Times New Roman" w:hAnsi="Times New Roman"/>
                <w:bCs/>
              </w:rPr>
            </w:pPr>
            <w:r w:rsidRPr="00B56FC2">
              <w:rPr>
                <w:rFonts w:ascii="Times New Roman" w:hAnsi="Times New Roman"/>
                <w:bCs/>
              </w:rPr>
              <w:t>Číslo</w:t>
            </w:r>
          </w:p>
        </w:tc>
        <w:tc>
          <w:tcPr>
            <w:tcW w:w="6520" w:type="dxa"/>
            <w:shd w:val="clear" w:color="auto" w:fill="D9D9D9" w:themeFill="background1" w:themeFillShade="D9"/>
          </w:tcPr>
          <w:p w14:paraId="06A197F5" w14:textId="3DE8E2EE" w:rsidR="00D419F0" w:rsidRPr="00B56FC2" w:rsidRDefault="00D419F0" w:rsidP="00577550">
            <w:pPr>
              <w:rPr>
                <w:rFonts w:ascii="Times New Roman" w:hAnsi="Times New Roman"/>
                <w:bCs/>
              </w:rPr>
            </w:pPr>
            <w:r w:rsidRPr="00B56FC2">
              <w:rPr>
                <w:rFonts w:ascii="Times New Roman" w:hAnsi="Times New Roman"/>
                <w:bCs/>
              </w:rPr>
              <w:t>Výhrada – vada</w:t>
            </w:r>
            <w:ins w:id="23" w:author="Mária Bosnovičová" w:date="2025-01-16T18:40:00Z" w16du:dateUtc="2025-01-16T17:40:00Z">
              <w:r w:rsidR="00C65214">
                <w:rPr>
                  <w:rFonts w:ascii="Times New Roman" w:hAnsi="Times New Roman"/>
                  <w:bCs/>
                </w:rPr>
                <w:t xml:space="preserve"> produktu</w:t>
              </w:r>
            </w:ins>
            <w:del w:id="24" w:author="Mária Bosnovičová" w:date="2025-01-16T18:40:00Z" w16du:dateUtc="2025-01-16T17:40:00Z">
              <w:r w:rsidRPr="00B56FC2" w:rsidDel="00C65214">
                <w:rPr>
                  <w:rFonts w:ascii="Times New Roman" w:hAnsi="Times New Roman"/>
                  <w:bCs/>
                </w:rPr>
                <w:delText xml:space="preserve"> Díla</w:delText>
              </w:r>
            </w:del>
          </w:p>
        </w:tc>
        <w:tc>
          <w:tcPr>
            <w:tcW w:w="1881" w:type="dxa"/>
            <w:shd w:val="clear" w:color="auto" w:fill="D9D9D9" w:themeFill="background1" w:themeFillShade="D9"/>
          </w:tcPr>
          <w:p w14:paraId="004F41AA" w14:textId="77777777" w:rsidR="00D419F0" w:rsidRPr="00B56FC2" w:rsidRDefault="00D419F0" w:rsidP="00577550">
            <w:pPr>
              <w:rPr>
                <w:rFonts w:ascii="Times New Roman" w:hAnsi="Times New Roman"/>
                <w:bCs/>
              </w:rPr>
            </w:pPr>
            <w:r w:rsidRPr="00B56FC2">
              <w:rPr>
                <w:rFonts w:ascii="Times New Roman" w:hAnsi="Times New Roman"/>
                <w:bCs/>
              </w:rPr>
              <w:t>Termín odstranění</w:t>
            </w:r>
          </w:p>
        </w:tc>
      </w:tr>
      <w:tr w:rsidR="00D419F0" w:rsidRPr="00B56FC2" w14:paraId="1ACFB2A8" w14:textId="77777777" w:rsidTr="00577550">
        <w:tc>
          <w:tcPr>
            <w:tcW w:w="988" w:type="dxa"/>
          </w:tcPr>
          <w:p w14:paraId="601BD106" w14:textId="77777777" w:rsidR="00D419F0" w:rsidRPr="00B56FC2" w:rsidRDefault="00D419F0" w:rsidP="00577550">
            <w:pPr>
              <w:rPr>
                <w:rFonts w:ascii="Times New Roman" w:hAnsi="Times New Roman"/>
                <w:bCs/>
              </w:rPr>
            </w:pPr>
            <w:r w:rsidRPr="00B56FC2">
              <w:rPr>
                <w:rFonts w:ascii="Times New Roman" w:hAnsi="Times New Roman"/>
                <w:bCs/>
              </w:rPr>
              <w:t>01</w:t>
            </w:r>
          </w:p>
        </w:tc>
        <w:tc>
          <w:tcPr>
            <w:tcW w:w="6520" w:type="dxa"/>
          </w:tcPr>
          <w:p w14:paraId="262EC30D" w14:textId="77777777" w:rsidR="00D419F0" w:rsidRPr="00B56FC2" w:rsidRDefault="00D419F0" w:rsidP="00577550">
            <w:pPr>
              <w:rPr>
                <w:rFonts w:ascii="Times New Roman" w:hAnsi="Times New Roman"/>
                <w:bCs/>
              </w:rPr>
            </w:pPr>
          </w:p>
        </w:tc>
        <w:tc>
          <w:tcPr>
            <w:tcW w:w="1881" w:type="dxa"/>
          </w:tcPr>
          <w:p w14:paraId="6AFD8477" w14:textId="77777777" w:rsidR="00D419F0" w:rsidRPr="00B56FC2" w:rsidRDefault="00D419F0" w:rsidP="00577550">
            <w:pPr>
              <w:rPr>
                <w:rFonts w:ascii="Times New Roman" w:hAnsi="Times New Roman"/>
                <w:bCs/>
              </w:rPr>
            </w:pPr>
          </w:p>
        </w:tc>
      </w:tr>
      <w:tr w:rsidR="00D419F0" w:rsidRPr="00B56FC2" w14:paraId="0FAFFB5A" w14:textId="77777777" w:rsidTr="00577550">
        <w:tc>
          <w:tcPr>
            <w:tcW w:w="988" w:type="dxa"/>
          </w:tcPr>
          <w:p w14:paraId="2D05A063" w14:textId="77777777" w:rsidR="00D419F0" w:rsidRPr="00B56FC2" w:rsidRDefault="00D419F0" w:rsidP="00577550">
            <w:pPr>
              <w:rPr>
                <w:rFonts w:ascii="Times New Roman" w:hAnsi="Times New Roman"/>
                <w:bCs/>
              </w:rPr>
            </w:pPr>
            <w:r w:rsidRPr="00B56FC2">
              <w:rPr>
                <w:rFonts w:ascii="Times New Roman" w:hAnsi="Times New Roman"/>
                <w:bCs/>
              </w:rPr>
              <w:t>02</w:t>
            </w:r>
          </w:p>
        </w:tc>
        <w:tc>
          <w:tcPr>
            <w:tcW w:w="6520" w:type="dxa"/>
          </w:tcPr>
          <w:p w14:paraId="4BE6C923" w14:textId="77777777" w:rsidR="00D419F0" w:rsidRPr="00B56FC2" w:rsidRDefault="00D419F0" w:rsidP="00577550">
            <w:pPr>
              <w:rPr>
                <w:rFonts w:ascii="Times New Roman" w:hAnsi="Times New Roman"/>
                <w:bCs/>
              </w:rPr>
            </w:pPr>
          </w:p>
        </w:tc>
        <w:tc>
          <w:tcPr>
            <w:tcW w:w="1881" w:type="dxa"/>
          </w:tcPr>
          <w:p w14:paraId="6FBF0F04" w14:textId="77777777" w:rsidR="00D419F0" w:rsidRPr="00B56FC2" w:rsidRDefault="00D419F0" w:rsidP="00577550">
            <w:pPr>
              <w:rPr>
                <w:rFonts w:ascii="Times New Roman" w:hAnsi="Times New Roman"/>
                <w:bCs/>
              </w:rPr>
            </w:pPr>
          </w:p>
        </w:tc>
      </w:tr>
      <w:tr w:rsidR="00D419F0" w:rsidRPr="00B56FC2" w14:paraId="7209A55B" w14:textId="77777777" w:rsidTr="00577550">
        <w:tc>
          <w:tcPr>
            <w:tcW w:w="988" w:type="dxa"/>
          </w:tcPr>
          <w:p w14:paraId="6D4A5893" w14:textId="77777777" w:rsidR="00D419F0" w:rsidRPr="00B56FC2" w:rsidRDefault="00D419F0" w:rsidP="00577550">
            <w:pPr>
              <w:rPr>
                <w:rFonts w:ascii="Times New Roman" w:hAnsi="Times New Roman"/>
                <w:bCs/>
              </w:rPr>
            </w:pPr>
            <w:r w:rsidRPr="00B56FC2">
              <w:rPr>
                <w:rFonts w:ascii="Times New Roman" w:hAnsi="Times New Roman"/>
                <w:bCs/>
              </w:rPr>
              <w:t>03</w:t>
            </w:r>
          </w:p>
        </w:tc>
        <w:tc>
          <w:tcPr>
            <w:tcW w:w="6520" w:type="dxa"/>
          </w:tcPr>
          <w:p w14:paraId="5834F809" w14:textId="77777777" w:rsidR="00D419F0" w:rsidRPr="00B56FC2" w:rsidRDefault="00D419F0" w:rsidP="00577550">
            <w:pPr>
              <w:rPr>
                <w:rFonts w:ascii="Times New Roman" w:hAnsi="Times New Roman"/>
                <w:bCs/>
              </w:rPr>
            </w:pPr>
          </w:p>
        </w:tc>
        <w:tc>
          <w:tcPr>
            <w:tcW w:w="1881" w:type="dxa"/>
          </w:tcPr>
          <w:p w14:paraId="031C5C32" w14:textId="77777777" w:rsidR="00D419F0" w:rsidRPr="00B56FC2" w:rsidRDefault="00D419F0" w:rsidP="00577550">
            <w:pPr>
              <w:rPr>
                <w:rFonts w:ascii="Times New Roman" w:hAnsi="Times New Roman"/>
                <w:bCs/>
              </w:rPr>
            </w:pPr>
          </w:p>
        </w:tc>
      </w:tr>
      <w:tr w:rsidR="00D419F0" w:rsidRPr="00B56FC2" w14:paraId="684580E6" w14:textId="77777777" w:rsidTr="00577550">
        <w:tc>
          <w:tcPr>
            <w:tcW w:w="988" w:type="dxa"/>
          </w:tcPr>
          <w:p w14:paraId="771980EE" w14:textId="77777777" w:rsidR="00D419F0" w:rsidRPr="00B56FC2" w:rsidRDefault="00D419F0" w:rsidP="00577550">
            <w:pPr>
              <w:rPr>
                <w:rFonts w:ascii="Times New Roman" w:hAnsi="Times New Roman"/>
                <w:bCs/>
              </w:rPr>
            </w:pPr>
          </w:p>
        </w:tc>
        <w:tc>
          <w:tcPr>
            <w:tcW w:w="6520" w:type="dxa"/>
          </w:tcPr>
          <w:p w14:paraId="28741862" w14:textId="77777777" w:rsidR="00D419F0" w:rsidRPr="00B56FC2" w:rsidRDefault="00D419F0" w:rsidP="00577550">
            <w:pPr>
              <w:rPr>
                <w:rFonts w:ascii="Times New Roman" w:hAnsi="Times New Roman"/>
                <w:bCs/>
              </w:rPr>
            </w:pPr>
          </w:p>
        </w:tc>
        <w:tc>
          <w:tcPr>
            <w:tcW w:w="1881" w:type="dxa"/>
          </w:tcPr>
          <w:p w14:paraId="08D82D10" w14:textId="77777777" w:rsidR="00D419F0" w:rsidRPr="00B56FC2" w:rsidRDefault="00D419F0" w:rsidP="00577550">
            <w:pPr>
              <w:rPr>
                <w:rFonts w:ascii="Times New Roman" w:hAnsi="Times New Roman"/>
                <w:bCs/>
              </w:rPr>
            </w:pPr>
          </w:p>
        </w:tc>
      </w:tr>
      <w:tr w:rsidR="00D419F0" w:rsidRPr="00B56FC2" w14:paraId="1CC67012" w14:textId="77777777" w:rsidTr="00577550">
        <w:tc>
          <w:tcPr>
            <w:tcW w:w="988" w:type="dxa"/>
          </w:tcPr>
          <w:p w14:paraId="4D6ED956" w14:textId="77777777" w:rsidR="00D419F0" w:rsidRPr="00B56FC2" w:rsidRDefault="00D419F0" w:rsidP="00577550">
            <w:pPr>
              <w:rPr>
                <w:rFonts w:ascii="Times New Roman" w:hAnsi="Times New Roman"/>
                <w:bCs/>
              </w:rPr>
            </w:pPr>
          </w:p>
        </w:tc>
        <w:tc>
          <w:tcPr>
            <w:tcW w:w="6520" w:type="dxa"/>
          </w:tcPr>
          <w:p w14:paraId="309493A8" w14:textId="77777777" w:rsidR="00D419F0" w:rsidRPr="00B56FC2" w:rsidRDefault="00D419F0" w:rsidP="00577550">
            <w:pPr>
              <w:rPr>
                <w:rFonts w:ascii="Times New Roman" w:hAnsi="Times New Roman"/>
                <w:bCs/>
              </w:rPr>
            </w:pPr>
          </w:p>
        </w:tc>
        <w:tc>
          <w:tcPr>
            <w:tcW w:w="1881" w:type="dxa"/>
          </w:tcPr>
          <w:p w14:paraId="4EF15E96" w14:textId="77777777" w:rsidR="00D419F0" w:rsidRPr="00B56FC2" w:rsidRDefault="00D419F0" w:rsidP="00577550">
            <w:pPr>
              <w:rPr>
                <w:rFonts w:ascii="Times New Roman" w:hAnsi="Times New Roman"/>
                <w:bCs/>
              </w:rPr>
            </w:pPr>
          </w:p>
        </w:tc>
      </w:tr>
    </w:tbl>
    <w:p w14:paraId="03C61246" w14:textId="77777777" w:rsidR="00D419F0" w:rsidRPr="00B56FC2" w:rsidRDefault="00D419F0" w:rsidP="00D419F0">
      <w:pPr>
        <w:rPr>
          <w:rFonts w:ascii="Times New Roman" w:hAnsi="Times New Roman"/>
          <w:b/>
        </w:rPr>
      </w:pPr>
    </w:p>
    <w:p w14:paraId="60B7AF97" w14:textId="77777777" w:rsidR="00D419F0" w:rsidRPr="00B56FC2" w:rsidRDefault="00D419F0" w:rsidP="00D419F0">
      <w:pPr>
        <w:rPr>
          <w:rFonts w:ascii="Times New Roman" w:hAnsi="Times New Roman"/>
          <w:b/>
        </w:rPr>
      </w:pPr>
    </w:p>
    <w:p w14:paraId="01D81B7C" w14:textId="77777777" w:rsidR="00D419F0" w:rsidRPr="00B56FC2" w:rsidRDefault="00D419F0" w:rsidP="00D419F0">
      <w:pPr>
        <w:rPr>
          <w:rFonts w:ascii="Times New Roman" w:hAnsi="Times New Roman"/>
          <w:b/>
        </w:rPr>
      </w:pPr>
    </w:p>
    <w:p w14:paraId="5AA31F8A" w14:textId="77777777" w:rsidR="00D419F0" w:rsidRPr="00B56FC2" w:rsidRDefault="00D419F0" w:rsidP="00D419F0">
      <w:pPr>
        <w:rPr>
          <w:rFonts w:ascii="Times New Roman" w:hAnsi="Times New Roman"/>
          <w:b/>
        </w:rPr>
      </w:pPr>
    </w:p>
    <w:p w14:paraId="3EFDD384" w14:textId="77777777" w:rsidR="00D419F0" w:rsidRPr="00B56FC2" w:rsidRDefault="00D419F0" w:rsidP="00D419F0">
      <w:pPr>
        <w:rPr>
          <w:rFonts w:ascii="Times New Roman" w:hAnsi="Times New Roman"/>
          <w:b/>
        </w:rPr>
      </w:pPr>
    </w:p>
    <w:p w14:paraId="2AA84C64" w14:textId="77777777" w:rsidR="00D419F0" w:rsidRPr="00B56FC2" w:rsidRDefault="00D419F0" w:rsidP="00D419F0">
      <w:pPr>
        <w:rPr>
          <w:rFonts w:ascii="Times New Roman" w:hAnsi="Times New Roman"/>
          <w:b/>
        </w:rPr>
      </w:pPr>
    </w:p>
    <w:p w14:paraId="15875F37" w14:textId="77777777" w:rsidR="00D419F0" w:rsidRPr="00B56FC2" w:rsidRDefault="00D419F0" w:rsidP="00D419F0">
      <w:pPr>
        <w:rPr>
          <w:rFonts w:ascii="Times New Roman" w:hAnsi="Times New Roman"/>
          <w:b/>
        </w:rPr>
      </w:pPr>
      <w:r w:rsidRPr="00B56FC2">
        <w:rPr>
          <w:rFonts w:ascii="Times New Roman" w:hAnsi="Times New Roman"/>
          <w:b/>
        </w:rPr>
        <w:t>----------------------------------------------</w:t>
      </w:r>
      <w:r w:rsidRPr="00B56FC2">
        <w:rPr>
          <w:rFonts w:ascii="Times New Roman" w:hAnsi="Times New Roman"/>
          <w:b/>
        </w:rPr>
        <w:tab/>
      </w:r>
      <w:r w:rsidRPr="00B56FC2">
        <w:rPr>
          <w:rFonts w:ascii="Times New Roman" w:hAnsi="Times New Roman"/>
          <w:b/>
        </w:rPr>
        <w:tab/>
      </w:r>
      <w:r w:rsidRPr="00B56FC2">
        <w:rPr>
          <w:rFonts w:ascii="Times New Roman" w:hAnsi="Times New Roman"/>
          <w:b/>
        </w:rPr>
        <w:tab/>
      </w:r>
      <w:r w:rsidRPr="00B56FC2">
        <w:rPr>
          <w:rFonts w:ascii="Times New Roman" w:hAnsi="Times New Roman"/>
          <w:b/>
        </w:rPr>
        <w:tab/>
        <w:t>----------------------------------------------</w:t>
      </w:r>
    </w:p>
    <w:p w14:paraId="055C6E04" w14:textId="77777777" w:rsidR="00D419F0" w:rsidRPr="00B56FC2" w:rsidRDefault="00D419F0" w:rsidP="00D419F0">
      <w:pPr>
        <w:rPr>
          <w:rFonts w:ascii="Times New Roman" w:hAnsi="Times New Roman"/>
          <w:b/>
        </w:rPr>
      </w:pPr>
      <w:r w:rsidRPr="00B56FC2">
        <w:rPr>
          <w:rFonts w:ascii="Times New Roman" w:hAnsi="Times New Roman"/>
          <w:b/>
        </w:rPr>
        <w:t>Vedoucí projektu</w:t>
      </w:r>
      <w:r w:rsidRPr="00B56FC2">
        <w:rPr>
          <w:rFonts w:ascii="Times New Roman" w:hAnsi="Times New Roman"/>
          <w:b/>
        </w:rPr>
        <w:tab/>
      </w:r>
      <w:r w:rsidRPr="00B56FC2">
        <w:rPr>
          <w:rFonts w:ascii="Times New Roman" w:hAnsi="Times New Roman"/>
          <w:b/>
        </w:rPr>
        <w:tab/>
      </w:r>
      <w:r w:rsidRPr="00B56FC2">
        <w:rPr>
          <w:rFonts w:ascii="Times New Roman" w:hAnsi="Times New Roman"/>
          <w:b/>
        </w:rPr>
        <w:tab/>
      </w:r>
      <w:r w:rsidRPr="00B56FC2">
        <w:rPr>
          <w:rFonts w:ascii="Times New Roman" w:hAnsi="Times New Roman"/>
          <w:b/>
        </w:rPr>
        <w:tab/>
      </w:r>
      <w:r w:rsidRPr="00B56FC2">
        <w:rPr>
          <w:rFonts w:ascii="Times New Roman" w:hAnsi="Times New Roman"/>
          <w:b/>
        </w:rPr>
        <w:tab/>
      </w:r>
      <w:r w:rsidRPr="00B56FC2">
        <w:rPr>
          <w:rFonts w:ascii="Times New Roman" w:hAnsi="Times New Roman"/>
          <w:b/>
        </w:rPr>
        <w:tab/>
        <w:t>Vedoucí projektu</w:t>
      </w:r>
    </w:p>
    <w:p w14:paraId="45F5494C" w14:textId="77777777" w:rsidR="00D419F0" w:rsidRPr="00B56FC2" w:rsidRDefault="00D419F0" w:rsidP="00D419F0">
      <w:pPr>
        <w:rPr>
          <w:rFonts w:ascii="Times New Roman" w:hAnsi="Times New Roman"/>
          <w:b/>
        </w:rPr>
      </w:pPr>
      <w:r w:rsidRPr="00B56FC2">
        <w:rPr>
          <w:rFonts w:ascii="Times New Roman" w:hAnsi="Times New Roman"/>
          <w:b/>
        </w:rPr>
        <w:t>Za objednatele</w:t>
      </w:r>
      <w:r w:rsidRPr="00B56FC2">
        <w:rPr>
          <w:rFonts w:ascii="Times New Roman" w:hAnsi="Times New Roman"/>
          <w:b/>
        </w:rPr>
        <w:tab/>
      </w:r>
      <w:r w:rsidRPr="00B56FC2">
        <w:rPr>
          <w:rFonts w:ascii="Times New Roman" w:hAnsi="Times New Roman"/>
          <w:b/>
        </w:rPr>
        <w:tab/>
      </w:r>
      <w:r w:rsidRPr="00B56FC2">
        <w:rPr>
          <w:rFonts w:ascii="Times New Roman" w:hAnsi="Times New Roman"/>
          <w:b/>
        </w:rPr>
        <w:tab/>
      </w:r>
      <w:r w:rsidRPr="00B56FC2">
        <w:rPr>
          <w:rFonts w:ascii="Times New Roman" w:hAnsi="Times New Roman"/>
          <w:b/>
        </w:rPr>
        <w:tab/>
      </w:r>
      <w:r w:rsidRPr="00B56FC2">
        <w:rPr>
          <w:rFonts w:ascii="Times New Roman" w:hAnsi="Times New Roman"/>
          <w:b/>
        </w:rPr>
        <w:tab/>
      </w:r>
      <w:r w:rsidRPr="00B56FC2">
        <w:rPr>
          <w:rFonts w:ascii="Times New Roman" w:hAnsi="Times New Roman"/>
          <w:b/>
        </w:rPr>
        <w:tab/>
      </w:r>
      <w:r w:rsidRPr="00B56FC2">
        <w:rPr>
          <w:rFonts w:ascii="Times New Roman" w:hAnsi="Times New Roman"/>
          <w:b/>
        </w:rPr>
        <w:tab/>
        <w:t>za poskytovatele</w:t>
      </w:r>
    </w:p>
    <w:p w14:paraId="6E09CB23" w14:textId="77777777" w:rsidR="00D419F0" w:rsidRDefault="00D419F0" w:rsidP="00DA326D">
      <w:pPr>
        <w:rPr>
          <w:rFonts w:ascii="Times New Roman" w:eastAsia="Courier New" w:hAnsi="Times New Roman"/>
          <w:b/>
          <w:color w:val="auto"/>
        </w:rPr>
      </w:pPr>
    </w:p>
    <w:p w14:paraId="08C2F873" w14:textId="77777777" w:rsidR="00097D1B" w:rsidRDefault="00097D1B">
      <w:pPr>
        <w:widowControl/>
        <w:autoSpaceDE/>
        <w:autoSpaceDN/>
        <w:adjustRightInd/>
        <w:spacing w:line="240" w:lineRule="auto"/>
        <w:jc w:val="left"/>
        <w:rPr>
          <w:rFonts w:ascii="Times New Roman" w:eastAsia="Courier New" w:hAnsi="Times New Roman"/>
          <w:b/>
          <w:color w:val="auto"/>
        </w:rPr>
      </w:pPr>
      <w:r>
        <w:rPr>
          <w:rFonts w:ascii="Times New Roman" w:eastAsia="Courier New" w:hAnsi="Times New Roman"/>
          <w:b/>
          <w:color w:val="auto"/>
        </w:rPr>
        <w:br w:type="page"/>
      </w:r>
    </w:p>
    <w:p w14:paraId="3AC21BA2" w14:textId="77777777" w:rsidR="00097D1B" w:rsidRDefault="00097D1B" w:rsidP="00097D1B">
      <w:pPr>
        <w:rPr>
          <w:rFonts w:ascii="Times New Roman" w:hAnsi="Times New Roman"/>
          <w:b/>
          <w:sz w:val="22"/>
        </w:rPr>
      </w:pPr>
      <w:r w:rsidRPr="00B56FC2">
        <w:rPr>
          <w:rFonts w:ascii="Times New Roman" w:hAnsi="Times New Roman"/>
          <w:b/>
          <w:sz w:val="22"/>
        </w:rPr>
        <w:lastRenderedPageBreak/>
        <w:t xml:space="preserve">Příloha č. </w:t>
      </w:r>
      <w:r>
        <w:rPr>
          <w:rFonts w:ascii="Times New Roman" w:hAnsi="Times New Roman"/>
          <w:b/>
          <w:sz w:val="22"/>
        </w:rPr>
        <w:t>7</w:t>
      </w:r>
      <w:r w:rsidRPr="00B56FC2">
        <w:rPr>
          <w:rFonts w:ascii="Times New Roman" w:hAnsi="Times New Roman"/>
          <w:b/>
          <w:sz w:val="22"/>
        </w:rPr>
        <w:t xml:space="preserve"> – </w:t>
      </w:r>
      <w:r>
        <w:rPr>
          <w:rFonts w:ascii="Times New Roman" w:hAnsi="Times New Roman"/>
          <w:b/>
          <w:sz w:val="22"/>
        </w:rPr>
        <w:t>Školení uživatelů produktu</w:t>
      </w:r>
    </w:p>
    <w:p w14:paraId="43AAF71C" w14:textId="77777777" w:rsidR="00097D1B" w:rsidRPr="00B56FC2" w:rsidRDefault="00097D1B" w:rsidP="00097D1B">
      <w:pPr>
        <w:rPr>
          <w:rFonts w:ascii="Times New Roman" w:hAnsi="Times New Roman"/>
          <w:b/>
          <w:sz w:val="22"/>
        </w:rPr>
      </w:pPr>
    </w:p>
    <w:p w14:paraId="10D6BE2C" w14:textId="77777777" w:rsidR="00097D1B" w:rsidRDefault="00C80136" w:rsidP="00C80136">
      <w:pPr>
        <w:pStyle w:val="Odstavecseseznamem"/>
        <w:numPr>
          <w:ilvl w:val="0"/>
          <w:numId w:val="23"/>
        </w:numPr>
        <w:rPr>
          <w:rFonts w:ascii="Times New Roman" w:hAnsi="Times New Roman"/>
        </w:rPr>
      </w:pPr>
      <w:r w:rsidRPr="00AF490E">
        <w:rPr>
          <w:rFonts w:ascii="Times New Roman" w:hAnsi="Times New Roman"/>
        </w:rPr>
        <w:t xml:space="preserve">Tento příloha slouží k definování postupů týkajících se požadavků na školení personálu </w:t>
      </w:r>
      <w:r>
        <w:rPr>
          <w:rFonts w:ascii="Times New Roman" w:hAnsi="Times New Roman"/>
        </w:rPr>
        <w:t xml:space="preserve">objednatele </w:t>
      </w:r>
      <w:r w:rsidRPr="00AF490E">
        <w:rPr>
          <w:rFonts w:ascii="Times New Roman" w:hAnsi="Times New Roman"/>
        </w:rPr>
        <w:t>v rámci implementace, s cílem zajistit efektivní a koordinovaný průběh školení.</w:t>
      </w:r>
    </w:p>
    <w:p w14:paraId="194A5F06" w14:textId="77777777" w:rsidR="00C80136" w:rsidRDefault="00C80136" w:rsidP="00C80136">
      <w:pPr>
        <w:pStyle w:val="Odstavecseseznamem"/>
        <w:numPr>
          <w:ilvl w:val="0"/>
          <w:numId w:val="23"/>
        </w:numPr>
        <w:rPr>
          <w:rFonts w:ascii="Times New Roman" w:hAnsi="Times New Roman"/>
        </w:rPr>
      </w:pPr>
      <w:r>
        <w:rPr>
          <w:rFonts w:ascii="Times New Roman" w:hAnsi="Times New Roman"/>
        </w:rPr>
        <w:t>Vedoucí projektu</w:t>
      </w:r>
      <w:r w:rsidR="00280B50">
        <w:rPr>
          <w:rFonts w:ascii="Times New Roman" w:hAnsi="Times New Roman"/>
        </w:rPr>
        <w:t xml:space="preserve"> poskytovatele</w:t>
      </w:r>
      <w:r w:rsidRPr="00AF490E">
        <w:rPr>
          <w:rFonts w:ascii="Times New Roman" w:hAnsi="Times New Roman"/>
        </w:rPr>
        <w:t>, zodpovědný za implementaci, bude připravovat a předkládat požadavky na rozsah školení v písemné formě Řídícímu výboru</w:t>
      </w:r>
      <w:r>
        <w:rPr>
          <w:rFonts w:ascii="Times New Roman" w:hAnsi="Times New Roman"/>
        </w:rPr>
        <w:t>.</w:t>
      </w:r>
    </w:p>
    <w:p w14:paraId="552C3621" w14:textId="77777777" w:rsidR="00C80136" w:rsidRPr="00AF490E" w:rsidRDefault="00C80136" w:rsidP="00AF490E">
      <w:pPr>
        <w:pStyle w:val="Odstavecseseznamem"/>
        <w:numPr>
          <w:ilvl w:val="0"/>
          <w:numId w:val="23"/>
        </w:numPr>
        <w:rPr>
          <w:rFonts w:ascii="Times New Roman" w:hAnsi="Times New Roman"/>
        </w:rPr>
      </w:pPr>
      <w:r w:rsidRPr="00AF490E">
        <w:rPr>
          <w:rFonts w:ascii="Times New Roman" w:hAnsi="Times New Roman"/>
        </w:rPr>
        <w:t>Požadavky budou obsahovat následující informace:</w:t>
      </w:r>
    </w:p>
    <w:p w14:paraId="1C257EBC" w14:textId="77777777" w:rsidR="00C80136" w:rsidRDefault="00C80136" w:rsidP="00C80136">
      <w:pPr>
        <w:pStyle w:val="Odstavecseseznamem"/>
        <w:numPr>
          <w:ilvl w:val="1"/>
          <w:numId w:val="23"/>
        </w:numPr>
        <w:rPr>
          <w:rFonts w:ascii="Times New Roman" w:hAnsi="Times New Roman"/>
        </w:rPr>
      </w:pPr>
      <w:r w:rsidRPr="00AF490E">
        <w:rPr>
          <w:rFonts w:ascii="Times New Roman" w:hAnsi="Times New Roman"/>
        </w:rPr>
        <w:t>Rozsah školení, včetně detailů o tématech a očekávaných dovednostech, které mají zaměstnanci získat.</w:t>
      </w:r>
    </w:p>
    <w:p w14:paraId="657BB79B" w14:textId="77777777" w:rsidR="00C80136" w:rsidRDefault="00C80136" w:rsidP="00C80136">
      <w:pPr>
        <w:pStyle w:val="Odstavecseseznamem"/>
        <w:numPr>
          <w:ilvl w:val="1"/>
          <w:numId w:val="23"/>
        </w:numPr>
        <w:rPr>
          <w:rFonts w:ascii="Times New Roman" w:hAnsi="Times New Roman"/>
        </w:rPr>
      </w:pPr>
      <w:r w:rsidRPr="00AF490E">
        <w:rPr>
          <w:rFonts w:ascii="Times New Roman" w:hAnsi="Times New Roman"/>
        </w:rPr>
        <w:t>Navrhované termíny školení</w:t>
      </w:r>
      <w:r>
        <w:rPr>
          <w:rFonts w:ascii="Times New Roman" w:hAnsi="Times New Roman"/>
        </w:rPr>
        <w:t>.</w:t>
      </w:r>
    </w:p>
    <w:p w14:paraId="563F8FD2" w14:textId="77777777" w:rsidR="00C80136" w:rsidRPr="00AF490E" w:rsidRDefault="00C80136" w:rsidP="00AF490E">
      <w:pPr>
        <w:pStyle w:val="Odstavecseseznamem"/>
        <w:numPr>
          <w:ilvl w:val="1"/>
          <w:numId w:val="23"/>
        </w:numPr>
        <w:rPr>
          <w:rFonts w:ascii="Times New Roman" w:hAnsi="Times New Roman"/>
        </w:rPr>
      </w:pPr>
      <w:r w:rsidRPr="00AF490E">
        <w:rPr>
          <w:rFonts w:ascii="Times New Roman" w:hAnsi="Times New Roman"/>
        </w:rPr>
        <w:t>Seznam zaměstnanců, kteří budou proškoleni, s uvedením jejich pracovních rolí.</w:t>
      </w:r>
    </w:p>
    <w:p w14:paraId="5F7D5550" w14:textId="77777777" w:rsidR="00C80136" w:rsidRPr="00AF490E" w:rsidRDefault="00C80136" w:rsidP="00AF490E">
      <w:pPr>
        <w:pStyle w:val="Odstavecseseznamem"/>
        <w:numPr>
          <w:ilvl w:val="0"/>
          <w:numId w:val="23"/>
        </w:numPr>
        <w:rPr>
          <w:rFonts w:ascii="Times New Roman" w:hAnsi="Times New Roman"/>
        </w:rPr>
      </w:pPr>
      <w:r w:rsidRPr="00AF490E">
        <w:rPr>
          <w:rFonts w:ascii="Times New Roman" w:hAnsi="Times New Roman"/>
        </w:rPr>
        <w:t>Předkládané požadavky budou předloženy Řídícímu výboru ke schválení a potvrzení.</w:t>
      </w:r>
    </w:p>
    <w:p w14:paraId="663EB8B9" w14:textId="77777777" w:rsidR="00C80136" w:rsidRPr="00AF490E" w:rsidRDefault="00C80136" w:rsidP="00AF490E">
      <w:pPr>
        <w:pStyle w:val="Odstavecseseznamem"/>
        <w:numPr>
          <w:ilvl w:val="0"/>
          <w:numId w:val="23"/>
        </w:numPr>
        <w:rPr>
          <w:rFonts w:ascii="Times New Roman" w:hAnsi="Times New Roman"/>
        </w:rPr>
      </w:pPr>
      <w:r w:rsidRPr="00AF490E">
        <w:rPr>
          <w:rFonts w:ascii="Times New Roman" w:hAnsi="Times New Roman"/>
        </w:rPr>
        <w:t>Řídící výbor má právo přezkoumat a případně upravit navrhovaný rozsah, termíny a seznam zaměstnanců před schválením.</w:t>
      </w:r>
    </w:p>
    <w:p w14:paraId="0F41892C" w14:textId="77777777" w:rsidR="00C80136" w:rsidRPr="00AF490E" w:rsidRDefault="00C80136" w:rsidP="00AF490E">
      <w:pPr>
        <w:pStyle w:val="Odstavecseseznamem"/>
        <w:numPr>
          <w:ilvl w:val="0"/>
          <w:numId w:val="23"/>
        </w:numPr>
        <w:rPr>
          <w:rFonts w:ascii="Times New Roman" w:hAnsi="Times New Roman"/>
        </w:rPr>
      </w:pPr>
      <w:r w:rsidRPr="00AF490E">
        <w:rPr>
          <w:rFonts w:ascii="Times New Roman" w:hAnsi="Times New Roman"/>
        </w:rPr>
        <w:t>Po schválení Řídícím výborem budou přijaty požadavky jako závazné pro další kroky v procesu implementace.</w:t>
      </w:r>
    </w:p>
    <w:p w14:paraId="6038090A" w14:textId="77777777" w:rsidR="008C0162" w:rsidRDefault="00C80136" w:rsidP="00AF490E">
      <w:pPr>
        <w:pStyle w:val="Odstavecseseznamem"/>
        <w:numPr>
          <w:ilvl w:val="0"/>
          <w:numId w:val="23"/>
        </w:numPr>
        <w:rPr>
          <w:rFonts w:ascii="Times New Roman" w:hAnsi="Times New Roman"/>
        </w:rPr>
      </w:pPr>
      <w:r w:rsidRPr="00AF490E">
        <w:rPr>
          <w:rFonts w:ascii="Times New Roman" w:hAnsi="Times New Roman"/>
        </w:rPr>
        <w:t>Veškeré následné změny týkající se požadavků na školení vyžadují písemný souhlas Řídícího výboru</w:t>
      </w:r>
      <w:r>
        <w:rPr>
          <w:rFonts w:ascii="Times New Roman" w:hAnsi="Times New Roman"/>
        </w:rPr>
        <w:t>, pokud se nedo</w:t>
      </w:r>
      <w:r w:rsidR="002F10A9">
        <w:rPr>
          <w:rFonts w:ascii="Times New Roman" w:hAnsi="Times New Roman"/>
        </w:rPr>
        <w:t>ho</w:t>
      </w:r>
      <w:r>
        <w:rPr>
          <w:rFonts w:ascii="Times New Roman" w:hAnsi="Times New Roman"/>
        </w:rPr>
        <w:t>dne jinak.</w:t>
      </w:r>
    </w:p>
    <w:p w14:paraId="60BFBD57" w14:textId="77777777" w:rsidR="008C0162" w:rsidRDefault="008C0162">
      <w:pPr>
        <w:widowControl/>
        <w:autoSpaceDE/>
        <w:autoSpaceDN/>
        <w:adjustRightInd/>
        <w:spacing w:line="240" w:lineRule="auto"/>
        <w:jc w:val="left"/>
        <w:rPr>
          <w:rFonts w:ascii="Times New Roman" w:hAnsi="Times New Roman"/>
        </w:rPr>
      </w:pPr>
      <w:r>
        <w:rPr>
          <w:rFonts w:ascii="Times New Roman" w:hAnsi="Times New Roman"/>
        </w:rPr>
        <w:br w:type="page"/>
      </w:r>
    </w:p>
    <w:p w14:paraId="36CFA459" w14:textId="15C039EE" w:rsidR="00C80136" w:rsidRDefault="008C0162" w:rsidP="008C0162">
      <w:pPr>
        <w:rPr>
          <w:rFonts w:ascii="Times New Roman" w:hAnsi="Times New Roman"/>
          <w:b/>
          <w:bCs/>
        </w:rPr>
      </w:pPr>
      <w:r w:rsidRPr="002647E6">
        <w:rPr>
          <w:rFonts w:ascii="Times New Roman" w:hAnsi="Times New Roman"/>
          <w:b/>
          <w:bCs/>
        </w:rPr>
        <w:lastRenderedPageBreak/>
        <w:t xml:space="preserve">Příloha č. 8 </w:t>
      </w:r>
      <w:r>
        <w:rPr>
          <w:rFonts w:ascii="Times New Roman" w:hAnsi="Times New Roman"/>
          <w:b/>
          <w:bCs/>
        </w:rPr>
        <w:t>–</w:t>
      </w:r>
      <w:r w:rsidRPr="002647E6">
        <w:rPr>
          <w:rFonts w:ascii="Times New Roman" w:hAnsi="Times New Roman"/>
          <w:b/>
          <w:bCs/>
        </w:rPr>
        <w:t xml:space="preserve"> </w:t>
      </w:r>
      <w:r w:rsidR="00B970CA">
        <w:rPr>
          <w:rFonts w:ascii="Times New Roman" w:hAnsi="Times New Roman"/>
          <w:b/>
          <w:bCs/>
        </w:rPr>
        <w:t xml:space="preserve">Ujednání o </w:t>
      </w:r>
      <w:r>
        <w:rPr>
          <w:rFonts w:ascii="Times New Roman" w:hAnsi="Times New Roman"/>
          <w:b/>
          <w:bCs/>
        </w:rPr>
        <w:t>vzdáleného přístupu</w:t>
      </w:r>
    </w:p>
    <w:p w14:paraId="56E0B9D4" w14:textId="77777777" w:rsidR="008C0162" w:rsidRPr="008C0162" w:rsidRDefault="008C0162" w:rsidP="008C0162">
      <w:pPr>
        <w:rPr>
          <w:rFonts w:ascii="Times New Roman" w:hAnsi="Times New Roman"/>
          <w:b/>
          <w:bCs/>
        </w:rPr>
      </w:pPr>
    </w:p>
    <w:p w14:paraId="2CFBD8A4" w14:textId="77777777" w:rsidR="00B970CA" w:rsidRPr="00723A3A" w:rsidRDefault="00B970CA" w:rsidP="00B970CA">
      <w:pPr>
        <w:jc w:val="center"/>
        <w:rPr>
          <w:b/>
        </w:rPr>
      </w:pPr>
      <w:r w:rsidRPr="00723A3A">
        <w:rPr>
          <w:b/>
        </w:rPr>
        <w:t>Preambule</w:t>
      </w:r>
    </w:p>
    <w:p w14:paraId="54B2D096" w14:textId="77777777" w:rsidR="00B970CA" w:rsidRDefault="00B970CA" w:rsidP="00B970CA">
      <w:r>
        <w:t>Řádné plnění předmětu Smlouvy vyžaduje i objednatelem poskytnuté vzdálené připojení pro přístup poskytovatele k prostředkům informačních a komunikačních technologií (dále jen "ICT"), případně prostředkům zdravotnické techniky (dále jen „ZT") nebo prostředkům ostatní techniky (dále jen "OT") prostřednictvím chráněné datové sítě objednatele (dále jen „Připojení"). S ohledem na výše uvedené, smluvní strany uzavírají následující Ujednáni o vzdáleném přístupu (dále jen „Ujednání").</w:t>
      </w:r>
    </w:p>
    <w:p w14:paraId="6AF8EF7E" w14:textId="77777777" w:rsidR="00B970CA" w:rsidRPr="00CB7F41" w:rsidRDefault="00B970CA" w:rsidP="00FD62E5">
      <w:pPr>
        <w:rPr>
          <w:b/>
        </w:rPr>
      </w:pPr>
      <w:r w:rsidRPr="00CB7F41">
        <w:rPr>
          <w:b/>
        </w:rPr>
        <w:t>I.</w:t>
      </w:r>
    </w:p>
    <w:p w14:paraId="6B08AF47" w14:textId="77777777" w:rsidR="00B970CA" w:rsidRPr="00723A3A" w:rsidRDefault="00B970CA" w:rsidP="00FD62E5">
      <w:pPr>
        <w:rPr>
          <w:b/>
        </w:rPr>
      </w:pPr>
      <w:r w:rsidRPr="00723A3A">
        <w:rPr>
          <w:b/>
        </w:rPr>
        <w:t>Předmět Ujednání</w:t>
      </w:r>
    </w:p>
    <w:p w14:paraId="47393665" w14:textId="77777777" w:rsidR="00B970CA" w:rsidRDefault="00B970CA" w:rsidP="00FD62E5">
      <w:pPr>
        <w:pStyle w:val="Odstavecseseznamem"/>
        <w:widowControl/>
        <w:numPr>
          <w:ilvl w:val="0"/>
          <w:numId w:val="38"/>
        </w:numPr>
        <w:autoSpaceDE/>
        <w:autoSpaceDN/>
        <w:adjustRightInd/>
        <w:spacing w:after="120" w:line="259" w:lineRule="auto"/>
        <w:ind w:left="714" w:hanging="357"/>
        <w:contextualSpacing w:val="0"/>
      </w:pPr>
      <w:r>
        <w:t>Předmětem Ujednání je úprava vzájemných práv a povinností smluvních stran při poskytování a využívání Připojení, které poskytovatel získá v souvislosti s plněním předmětu Smlouvy.</w:t>
      </w:r>
    </w:p>
    <w:p w14:paraId="78E8A76A" w14:textId="77777777" w:rsidR="00B970CA" w:rsidRDefault="00B970CA" w:rsidP="00FD62E5">
      <w:pPr>
        <w:pStyle w:val="Odstavecseseznamem"/>
        <w:widowControl/>
        <w:numPr>
          <w:ilvl w:val="0"/>
          <w:numId w:val="38"/>
        </w:numPr>
        <w:autoSpaceDE/>
        <w:autoSpaceDN/>
        <w:adjustRightInd/>
        <w:spacing w:after="120" w:line="259" w:lineRule="auto"/>
        <w:ind w:left="714" w:hanging="357"/>
        <w:contextualSpacing w:val="0"/>
      </w:pPr>
      <w:r>
        <w:t>Na způsob, technické řešení a možnosti Připojení do chráněné datové sítě objednatele se vztahuje přísná povinnost mlčenlivosti. Smluvní strany konstatují, že se jedná o informaci důvěrného charakteru.</w:t>
      </w:r>
    </w:p>
    <w:p w14:paraId="106B8ED6" w14:textId="77777777" w:rsidR="00B970CA" w:rsidRPr="00CB7F41" w:rsidRDefault="00B970CA" w:rsidP="00FD62E5">
      <w:pPr>
        <w:rPr>
          <w:b/>
        </w:rPr>
      </w:pPr>
      <w:r w:rsidRPr="00CB7F41">
        <w:rPr>
          <w:b/>
        </w:rPr>
        <w:t xml:space="preserve">II. </w:t>
      </w:r>
    </w:p>
    <w:p w14:paraId="09536F01" w14:textId="77777777" w:rsidR="00B970CA" w:rsidRPr="00CB7F41" w:rsidRDefault="00B970CA" w:rsidP="00FD62E5">
      <w:pPr>
        <w:rPr>
          <w:b/>
        </w:rPr>
      </w:pPr>
      <w:r w:rsidRPr="00CB7F41">
        <w:rPr>
          <w:b/>
        </w:rPr>
        <w:t xml:space="preserve">Podmínky poskytování a využívání Připojení. </w:t>
      </w:r>
    </w:p>
    <w:p w14:paraId="60D622DF" w14:textId="77777777" w:rsidR="00B970CA" w:rsidRDefault="00B970CA" w:rsidP="00FD62E5">
      <w:pPr>
        <w:pStyle w:val="Odstavecseseznamem"/>
        <w:widowControl/>
        <w:numPr>
          <w:ilvl w:val="0"/>
          <w:numId w:val="39"/>
        </w:numPr>
        <w:autoSpaceDE/>
        <w:autoSpaceDN/>
        <w:adjustRightInd/>
        <w:spacing w:after="120" w:line="259" w:lineRule="auto"/>
        <w:contextualSpacing w:val="0"/>
      </w:pPr>
      <w:r>
        <w:t xml:space="preserve">Připojení bude umožněno po dobu platnosti Smlouvy pouze vyjmenovaným osobám poskytovatele, jejichž jmenný seznam včetně emailových adres a čísel mobilních telefonů dodá písemně poskytovatel odpovědné osobě objednatele dle </w:t>
      </w:r>
      <w:r w:rsidRPr="00475451">
        <w:t xml:space="preserve">článku III. </w:t>
      </w:r>
      <w:r>
        <w:t xml:space="preserve">tohoto </w:t>
      </w:r>
      <w:r w:rsidRPr="00475451">
        <w:t>Ujednání</w:t>
      </w:r>
      <w:r>
        <w:t>. Připojení bude realizováno přes VPN s </w:t>
      </w:r>
      <w:proofErr w:type="spellStart"/>
      <w:r>
        <w:t>dvoufaktorovou</w:t>
      </w:r>
      <w:proofErr w:type="spellEnd"/>
      <w:r>
        <w:t xml:space="preserve"> autentizací.</w:t>
      </w:r>
    </w:p>
    <w:p w14:paraId="1204B6FB" w14:textId="77777777" w:rsidR="00B970CA" w:rsidRDefault="00B970CA" w:rsidP="00FD62E5">
      <w:pPr>
        <w:pStyle w:val="Odstavecseseznamem"/>
        <w:widowControl/>
        <w:numPr>
          <w:ilvl w:val="0"/>
          <w:numId w:val="39"/>
        </w:numPr>
        <w:autoSpaceDE/>
        <w:autoSpaceDN/>
        <w:adjustRightInd/>
        <w:spacing w:after="120" w:line="259" w:lineRule="auto"/>
        <w:contextualSpacing w:val="0"/>
      </w:pPr>
      <w:r>
        <w:t xml:space="preserve">Připojení bude umožněno vyjmenovaným osobám poskytovatele pouze na vyžádání na dobu nezbytně nutnou. </w:t>
      </w:r>
    </w:p>
    <w:p w14:paraId="59EC7939" w14:textId="77777777" w:rsidR="00B970CA" w:rsidRDefault="00B970CA" w:rsidP="00FD62E5">
      <w:pPr>
        <w:pStyle w:val="Odstavecseseznamem"/>
        <w:widowControl/>
        <w:numPr>
          <w:ilvl w:val="0"/>
          <w:numId w:val="39"/>
        </w:numPr>
        <w:autoSpaceDE/>
        <w:autoSpaceDN/>
        <w:adjustRightInd/>
        <w:spacing w:after="120" w:line="259" w:lineRule="auto"/>
        <w:contextualSpacing w:val="0"/>
      </w:pPr>
      <w:r>
        <w:t xml:space="preserve">Připojení je poskytováno výhradně stanoveným pracovníkům poskytovatele dle bodu </w:t>
      </w:r>
      <w:r w:rsidRPr="003E0836">
        <w:t>II.1.</w:t>
      </w:r>
      <w:r>
        <w:t xml:space="preserve"> Ujednání a nelze ho dále převádět na jinou osobu či osoby. Porušeni této povinnosti je považováno za podstatné porušení Smlouvy a umožňuje objednateli okamžitě odstoupit od Smlouvy. </w:t>
      </w:r>
    </w:p>
    <w:p w14:paraId="5FF368D4" w14:textId="77777777" w:rsidR="00B970CA" w:rsidRDefault="00B970CA" w:rsidP="00FD62E5">
      <w:pPr>
        <w:pStyle w:val="Odstavecseseznamem"/>
        <w:widowControl/>
        <w:numPr>
          <w:ilvl w:val="0"/>
          <w:numId w:val="39"/>
        </w:numPr>
        <w:autoSpaceDE/>
        <w:autoSpaceDN/>
        <w:adjustRightInd/>
        <w:spacing w:after="120" w:line="259" w:lineRule="auto"/>
        <w:contextualSpacing w:val="0"/>
      </w:pPr>
      <w:r>
        <w:t xml:space="preserve">Poskytovatel je povinen neprodleně informovat objednatele o změnách u pracovníků využívajících Připojení (zrušení Připojení z důvodu ukončení pracovního poměru, změny pracovní pozice apod.) </w:t>
      </w:r>
    </w:p>
    <w:p w14:paraId="18098727" w14:textId="77777777" w:rsidR="00B970CA" w:rsidRDefault="00B970CA" w:rsidP="00FD62E5">
      <w:pPr>
        <w:pStyle w:val="Odstavecseseznamem"/>
        <w:widowControl/>
        <w:numPr>
          <w:ilvl w:val="0"/>
          <w:numId w:val="39"/>
        </w:numPr>
        <w:autoSpaceDE/>
        <w:autoSpaceDN/>
        <w:adjustRightInd/>
        <w:spacing w:after="120" w:line="259" w:lineRule="auto"/>
        <w:contextualSpacing w:val="0"/>
      </w:pPr>
      <w:r>
        <w:t xml:space="preserve">Při prvním přihlášeni je uživatel Připojení povinen provést změnu hesla. Minimální délka hesla je stanovena na 17 znaků, perioda pro změnu hesla je 6 měsíců. </w:t>
      </w:r>
    </w:p>
    <w:p w14:paraId="4092997E" w14:textId="77777777" w:rsidR="00B970CA" w:rsidRDefault="00B970CA" w:rsidP="00FD62E5">
      <w:pPr>
        <w:pStyle w:val="Odstavecseseznamem"/>
        <w:widowControl/>
        <w:numPr>
          <w:ilvl w:val="0"/>
          <w:numId w:val="39"/>
        </w:numPr>
        <w:autoSpaceDE/>
        <w:autoSpaceDN/>
        <w:adjustRightInd/>
        <w:spacing w:after="120" w:line="259" w:lineRule="auto"/>
        <w:contextualSpacing w:val="0"/>
      </w:pPr>
      <w:r>
        <w:t>Uživatel Připojení smí pracovat na prostředku ICT objednatele a programovém vybaveni (aplikaci) pouze pod svým uživatelským jménem jemu přiděleným. Poskytovatel zodpovídá za škody vzniklé objednateli v důsledku zneužití přidělených účtů Připojení zaviněných nedbalou manipulací pracovníků poskytovatele s těmito účty.</w:t>
      </w:r>
    </w:p>
    <w:p w14:paraId="531744B3" w14:textId="77777777" w:rsidR="00B970CA" w:rsidRDefault="00B970CA" w:rsidP="00FD62E5">
      <w:pPr>
        <w:pStyle w:val="Odstavecseseznamem"/>
        <w:widowControl/>
        <w:numPr>
          <w:ilvl w:val="0"/>
          <w:numId w:val="39"/>
        </w:numPr>
        <w:autoSpaceDE/>
        <w:autoSpaceDN/>
        <w:adjustRightInd/>
        <w:spacing w:after="120" w:line="259" w:lineRule="auto"/>
        <w:contextualSpacing w:val="0"/>
      </w:pPr>
      <w:r>
        <w:t xml:space="preserve">Poskytovatel se zavazuje, že Připojení bude iniciovat pouze ze zařízení, které je dostatečně zabezpečené, </w:t>
      </w:r>
      <w:r w:rsidRPr="009D3359">
        <w:t>jeho OS je pravidelně aktualizovaný</w:t>
      </w:r>
      <w:r>
        <w:t xml:space="preserve">, má instalován antivirový program, má na něm nainstalován veškerý software legální a přístup do systému tohoto zařízení je chráněn heslem. Pro případ nečinnosti má aktivní spořič obrazovky, který je chráněn heslem. Objednatel je oprávněn splnění těchto požadavků kdykoli zkontrolovat, a to v sídle poskytovatele či v jakémkoliv jiném místě, ze kterého je užíváno Připojení dle Smlouvy. Poskytovatel je povinen objednateli tuto kontrolu umožnit. </w:t>
      </w:r>
    </w:p>
    <w:p w14:paraId="3EB35D45" w14:textId="77777777" w:rsidR="00B970CA" w:rsidRDefault="00B970CA" w:rsidP="00FD62E5">
      <w:pPr>
        <w:pStyle w:val="Odstavecseseznamem"/>
        <w:widowControl/>
        <w:numPr>
          <w:ilvl w:val="0"/>
          <w:numId w:val="39"/>
        </w:numPr>
        <w:autoSpaceDE/>
        <w:autoSpaceDN/>
        <w:adjustRightInd/>
        <w:spacing w:after="120" w:line="259" w:lineRule="auto"/>
        <w:contextualSpacing w:val="0"/>
      </w:pPr>
      <w:r>
        <w:t>Poskytovatel je povinen zajistit, že veškeré technické prostředky pro užití Připojení do chráněné datové sítě objednatele na straně poskytovatele nebudou přístupné žádné neoprávněné osobě. Zjistí-</w:t>
      </w:r>
      <w:proofErr w:type="spellStart"/>
      <w:r>
        <w:t>Ii</w:t>
      </w:r>
      <w:proofErr w:type="spellEnd"/>
      <w:r>
        <w:t xml:space="preserve"> poskytovatel ztrátu či kompromitování přihlašovacích údajů či certifikátů nebo má-</w:t>
      </w:r>
      <w:proofErr w:type="spellStart"/>
      <w:r>
        <w:t>Ii</w:t>
      </w:r>
      <w:proofErr w:type="spellEnd"/>
      <w:r>
        <w:t xml:space="preserve"> poskytovatel nebo jeho pracovnici podezření na pokus o získání přihlašovacích údajů či certifikátu neoprávněnou osobou, nahlásí tuto skutečnost neprodleně kontaktní osobě objednatele dle kapitoly </w:t>
      </w:r>
      <w:r w:rsidRPr="00475451">
        <w:t xml:space="preserve">III. </w:t>
      </w:r>
      <w:r>
        <w:t xml:space="preserve">tohoto </w:t>
      </w:r>
      <w:r w:rsidRPr="00475451">
        <w:t>Ujednání</w:t>
      </w:r>
      <w:r>
        <w:t xml:space="preserve">, a to prokazatelným způsobem (min. e-mailem). </w:t>
      </w:r>
    </w:p>
    <w:p w14:paraId="020DFC88" w14:textId="77777777" w:rsidR="00B970CA" w:rsidRDefault="00B970CA" w:rsidP="00FD62E5">
      <w:pPr>
        <w:pStyle w:val="Odstavecseseznamem"/>
        <w:widowControl/>
        <w:numPr>
          <w:ilvl w:val="0"/>
          <w:numId w:val="39"/>
        </w:numPr>
        <w:autoSpaceDE/>
        <w:autoSpaceDN/>
        <w:adjustRightInd/>
        <w:spacing w:after="120" w:line="259" w:lineRule="auto"/>
        <w:contextualSpacing w:val="0"/>
      </w:pPr>
      <w:r>
        <w:t xml:space="preserve">Objednatel je oprávněn kdykoliv měnit přístupová hesla k účtům pro připojení, minimálně však jedenkrát za 6 měsíců, nebo v případě zjištění bezpečnostního rizika okamžitě. O této skutečnosti bude objednatel neprodleně informovat bezpečnou cestou odpovědné osoby poskytovatele dle kapitoly </w:t>
      </w:r>
      <w:r w:rsidRPr="00475451">
        <w:t xml:space="preserve">III. </w:t>
      </w:r>
      <w:r>
        <w:t xml:space="preserve">tohoto </w:t>
      </w:r>
      <w:r w:rsidRPr="00475451">
        <w:t>Ujednání</w:t>
      </w:r>
      <w:r>
        <w:t xml:space="preserve">. </w:t>
      </w:r>
    </w:p>
    <w:p w14:paraId="6D9DA66D" w14:textId="77777777" w:rsidR="00B970CA" w:rsidRDefault="00B970CA" w:rsidP="00FD62E5">
      <w:pPr>
        <w:pStyle w:val="Odstavecseseznamem"/>
        <w:widowControl/>
        <w:numPr>
          <w:ilvl w:val="0"/>
          <w:numId w:val="39"/>
        </w:numPr>
        <w:autoSpaceDE/>
        <w:autoSpaceDN/>
        <w:adjustRightInd/>
        <w:spacing w:after="120" w:line="259" w:lineRule="auto"/>
        <w:contextualSpacing w:val="0"/>
      </w:pPr>
      <w:r>
        <w:lastRenderedPageBreak/>
        <w:t xml:space="preserve">Poskytovatel se zavazuje, že nebude užívat Připojení k jiné činnosti než k činnosti specifikované Smlouvou, tj. nebude se připojovat, vzdáleně ovládat, či jinak ovlivňovat další zařízení, služby, či jiné součásti ICT objednatele, ani se o to pokoušet. </w:t>
      </w:r>
    </w:p>
    <w:p w14:paraId="54068634" w14:textId="77777777" w:rsidR="00B970CA" w:rsidRDefault="00B970CA" w:rsidP="00FD62E5">
      <w:pPr>
        <w:pStyle w:val="Odstavecseseznamem"/>
        <w:widowControl/>
        <w:numPr>
          <w:ilvl w:val="0"/>
          <w:numId w:val="39"/>
        </w:numPr>
        <w:autoSpaceDE/>
        <w:autoSpaceDN/>
        <w:adjustRightInd/>
        <w:spacing w:after="120" w:line="259" w:lineRule="auto"/>
        <w:contextualSpacing w:val="0"/>
      </w:pPr>
      <w:r>
        <w:t xml:space="preserve">Poskytovatel se zavazuje, že jeho činností nevznikne objednateli škoda a učiní pro to ze své strany všechna nutná opatřeni. Pokud by přesto měl zásah poskytovatele negativní důsledek na chod spravovaného systému, je poskytovatel povinen ihned o této skutečnosti informovat odpovědnou osobu objednatele dle kapitoly </w:t>
      </w:r>
      <w:r w:rsidRPr="00475451">
        <w:t xml:space="preserve">III. </w:t>
      </w:r>
      <w:r>
        <w:t xml:space="preserve">tohoto </w:t>
      </w:r>
      <w:r w:rsidRPr="00475451">
        <w:t>Ujednání</w:t>
      </w:r>
      <w:r>
        <w:t xml:space="preserve">, aby se přikročilo k okamžitým nápravným opatřením a minimalizoval se dopad na činnost objednatele. Odpovědnost za škodu se řídí platným právním řádem ČR, zejména pak zákonem č. </w:t>
      </w:r>
      <w:r w:rsidRPr="003E0836">
        <w:t>89/2012 Sb</w:t>
      </w:r>
      <w:r>
        <w:t xml:space="preserve">., Občanským zákoníkem. </w:t>
      </w:r>
    </w:p>
    <w:p w14:paraId="19576B4F" w14:textId="77777777" w:rsidR="00B970CA" w:rsidRDefault="00B970CA" w:rsidP="00FD62E5">
      <w:pPr>
        <w:pStyle w:val="Odstavecseseznamem"/>
        <w:widowControl/>
        <w:numPr>
          <w:ilvl w:val="0"/>
          <w:numId w:val="39"/>
        </w:numPr>
        <w:autoSpaceDE/>
        <w:autoSpaceDN/>
        <w:adjustRightInd/>
        <w:spacing w:after="120" w:line="259" w:lineRule="auto"/>
        <w:contextualSpacing w:val="0"/>
      </w:pPr>
      <w:r>
        <w:t>Pokud poskytovatel provede změny, které mohou mít vliv na provádění standardních automatických záloh, je povinen tuto skutečnost písemně bezodkladně oznámit příslušné odpovědné osobě objednatele. Stejně musí postupovat, pokud bude mít podezření, že provedené změny mohou mít vliv na jiné služby, provoz, nebo nastaveni objednatele.</w:t>
      </w:r>
    </w:p>
    <w:p w14:paraId="49BC7730" w14:textId="77777777" w:rsidR="00B970CA" w:rsidRDefault="00B970CA" w:rsidP="00FD62E5">
      <w:pPr>
        <w:pStyle w:val="Odstavecseseznamem"/>
        <w:widowControl/>
        <w:numPr>
          <w:ilvl w:val="0"/>
          <w:numId w:val="39"/>
        </w:numPr>
        <w:autoSpaceDE/>
        <w:autoSpaceDN/>
        <w:adjustRightInd/>
        <w:spacing w:after="120" w:line="259" w:lineRule="auto"/>
        <w:contextualSpacing w:val="0"/>
      </w:pPr>
      <w:r>
        <w:t xml:space="preserve">Objednatel s vyhrazuje právo kdykoliv ukončit Připojení, a to i bez udáni důvodu. </w:t>
      </w:r>
    </w:p>
    <w:p w14:paraId="5E353CD6" w14:textId="77777777" w:rsidR="00B970CA" w:rsidRDefault="00B970CA" w:rsidP="00FD62E5">
      <w:pPr>
        <w:pStyle w:val="Odstavecseseznamem"/>
        <w:widowControl/>
        <w:numPr>
          <w:ilvl w:val="0"/>
          <w:numId w:val="39"/>
        </w:numPr>
        <w:autoSpaceDE/>
        <w:autoSpaceDN/>
        <w:adjustRightInd/>
        <w:spacing w:after="120" w:line="259" w:lineRule="auto"/>
        <w:contextualSpacing w:val="0"/>
      </w:pPr>
      <w:r>
        <w:t xml:space="preserve">Objednatel má právo monitorovat a povolovat aktivity poskytovatele při využíváni Připojení. </w:t>
      </w:r>
    </w:p>
    <w:p w14:paraId="4C6E782B" w14:textId="77777777" w:rsidR="00FD62E5" w:rsidRDefault="00FD62E5" w:rsidP="00FD62E5">
      <w:pPr>
        <w:pStyle w:val="Odstavecseseznamem"/>
        <w:widowControl/>
        <w:numPr>
          <w:ilvl w:val="0"/>
          <w:numId w:val="39"/>
        </w:numPr>
        <w:autoSpaceDE/>
        <w:autoSpaceDN/>
        <w:adjustRightInd/>
        <w:spacing w:after="120" w:line="259" w:lineRule="auto"/>
        <w:contextualSpacing w:val="0"/>
      </w:pPr>
    </w:p>
    <w:p w14:paraId="3B6BB3C3" w14:textId="77777777" w:rsidR="00B970CA" w:rsidRPr="00475451" w:rsidRDefault="00B970CA" w:rsidP="00B970CA">
      <w:pPr>
        <w:jc w:val="center"/>
        <w:rPr>
          <w:b/>
        </w:rPr>
      </w:pPr>
      <w:r w:rsidRPr="00475451">
        <w:rPr>
          <w:b/>
        </w:rPr>
        <w:t>III.</w:t>
      </w:r>
    </w:p>
    <w:p w14:paraId="2DDC0766" w14:textId="77777777" w:rsidR="00B970CA" w:rsidRDefault="00B970CA" w:rsidP="00B970CA">
      <w:pPr>
        <w:jc w:val="center"/>
        <w:rPr>
          <w:b/>
        </w:rPr>
      </w:pPr>
      <w:r w:rsidRPr="00475451">
        <w:rPr>
          <w:b/>
        </w:rPr>
        <w:t xml:space="preserve">Odpovědné osoby </w:t>
      </w:r>
    </w:p>
    <w:p w14:paraId="6D149970" w14:textId="77777777" w:rsidR="00B970CA" w:rsidRPr="00475451" w:rsidRDefault="00B970CA" w:rsidP="00B970CA">
      <w:pPr>
        <w:jc w:val="center"/>
        <w:rPr>
          <w:b/>
        </w:rPr>
      </w:pPr>
      <w:r w:rsidRPr="00475451">
        <w:rPr>
          <w:b/>
        </w:rPr>
        <w:t>Odpovědné osoby ONN</w:t>
      </w:r>
    </w:p>
    <w:tbl>
      <w:tblPr>
        <w:tblStyle w:val="Mkatabulky"/>
        <w:tblW w:w="0" w:type="auto"/>
        <w:tblLook w:val="04A0" w:firstRow="1" w:lastRow="0" w:firstColumn="1" w:lastColumn="0" w:noHBand="0" w:noVBand="1"/>
      </w:tblPr>
      <w:tblGrid>
        <w:gridCol w:w="3020"/>
        <w:gridCol w:w="3020"/>
        <w:gridCol w:w="3020"/>
      </w:tblGrid>
      <w:tr w:rsidR="00B970CA" w:rsidRPr="00475451" w14:paraId="040E27D0" w14:textId="77777777" w:rsidTr="005F7795">
        <w:tc>
          <w:tcPr>
            <w:tcW w:w="3020" w:type="dxa"/>
            <w:shd w:val="clear" w:color="auto" w:fill="BFBFBF" w:themeFill="background1" w:themeFillShade="BF"/>
          </w:tcPr>
          <w:p w14:paraId="4A4F3F2B" w14:textId="77777777" w:rsidR="00B970CA" w:rsidRPr="00475451" w:rsidRDefault="00B970CA" w:rsidP="005F7795">
            <w:pPr>
              <w:spacing w:after="120"/>
              <w:jc w:val="center"/>
              <w:rPr>
                <w:b/>
              </w:rPr>
            </w:pPr>
            <w:r w:rsidRPr="00475451">
              <w:rPr>
                <w:b/>
              </w:rPr>
              <w:t>Jméno</w:t>
            </w:r>
          </w:p>
        </w:tc>
        <w:tc>
          <w:tcPr>
            <w:tcW w:w="3021" w:type="dxa"/>
            <w:shd w:val="clear" w:color="auto" w:fill="BFBFBF" w:themeFill="background1" w:themeFillShade="BF"/>
          </w:tcPr>
          <w:p w14:paraId="5D373A99" w14:textId="77777777" w:rsidR="00B970CA" w:rsidRPr="00475451" w:rsidRDefault="00B970CA" w:rsidP="005F7795">
            <w:pPr>
              <w:spacing w:after="120"/>
              <w:jc w:val="center"/>
              <w:rPr>
                <w:b/>
              </w:rPr>
            </w:pPr>
            <w:r w:rsidRPr="00475451">
              <w:rPr>
                <w:b/>
              </w:rPr>
              <w:t>Email</w:t>
            </w:r>
          </w:p>
        </w:tc>
        <w:tc>
          <w:tcPr>
            <w:tcW w:w="3021" w:type="dxa"/>
            <w:shd w:val="clear" w:color="auto" w:fill="BFBFBF" w:themeFill="background1" w:themeFillShade="BF"/>
          </w:tcPr>
          <w:p w14:paraId="2ACFE197" w14:textId="77777777" w:rsidR="00B970CA" w:rsidRPr="00475451" w:rsidRDefault="00B970CA" w:rsidP="005F7795">
            <w:pPr>
              <w:spacing w:after="120"/>
              <w:jc w:val="center"/>
              <w:rPr>
                <w:b/>
              </w:rPr>
            </w:pPr>
            <w:r w:rsidRPr="00475451">
              <w:rPr>
                <w:b/>
              </w:rPr>
              <w:t>telefon</w:t>
            </w:r>
          </w:p>
        </w:tc>
      </w:tr>
      <w:tr w:rsidR="00B970CA" w14:paraId="2A660ACB" w14:textId="77777777" w:rsidTr="005F7795">
        <w:tc>
          <w:tcPr>
            <w:tcW w:w="3020" w:type="dxa"/>
          </w:tcPr>
          <w:p w14:paraId="2E1A14C1" w14:textId="77777777" w:rsidR="00B970CA" w:rsidRPr="00475451" w:rsidRDefault="00B970CA" w:rsidP="005F7795">
            <w:pPr>
              <w:spacing w:after="120"/>
              <w:rPr>
                <w:i/>
              </w:rPr>
            </w:pPr>
            <w:r w:rsidRPr="00475451">
              <w:rPr>
                <w:i/>
                <w:highlight w:val="cyan"/>
              </w:rPr>
              <w:t>Doplní objednatel před podpisem smlouvy</w:t>
            </w:r>
          </w:p>
        </w:tc>
        <w:tc>
          <w:tcPr>
            <w:tcW w:w="3021" w:type="dxa"/>
          </w:tcPr>
          <w:p w14:paraId="399B00D0" w14:textId="77777777" w:rsidR="00B970CA" w:rsidRDefault="00B970CA" w:rsidP="005F7795">
            <w:pPr>
              <w:spacing w:after="120"/>
            </w:pPr>
          </w:p>
        </w:tc>
        <w:tc>
          <w:tcPr>
            <w:tcW w:w="3021" w:type="dxa"/>
          </w:tcPr>
          <w:p w14:paraId="0A7AF718" w14:textId="77777777" w:rsidR="00B970CA" w:rsidRDefault="00B970CA" w:rsidP="005F7795">
            <w:pPr>
              <w:spacing w:after="120"/>
            </w:pPr>
          </w:p>
        </w:tc>
      </w:tr>
      <w:tr w:rsidR="00B970CA" w14:paraId="37EDAE3B" w14:textId="77777777" w:rsidTr="005F7795">
        <w:tc>
          <w:tcPr>
            <w:tcW w:w="3020" w:type="dxa"/>
          </w:tcPr>
          <w:p w14:paraId="27B8D4A1" w14:textId="77777777" w:rsidR="00B970CA" w:rsidRDefault="00B970CA" w:rsidP="005F7795">
            <w:pPr>
              <w:spacing w:after="120"/>
            </w:pPr>
          </w:p>
        </w:tc>
        <w:tc>
          <w:tcPr>
            <w:tcW w:w="3021" w:type="dxa"/>
          </w:tcPr>
          <w:p w14:paraId="78C1F7E1" w14:textId="77777777" w:rsidR="00B970CA" w:rsidRDefault="00B970CA" w:rsidP="005F7795">
            <w:pPr>
              <w:spacing w:after="120"/>
            </w:pPr>
          </w:p>
        </w:tc>
        <w:tc>
          <w:tcPr>
            <w:tcW w:w="3021" w:type="dxa"/>
          </w:tcPr>
          <w:p w14:paraId="444F794F" w14:textId="77777777" w:rsidR="00B970CA" w:rsidRDefault="00B970CA" w:rsidP="005F7795">
            <w:pPr>
              <w:spacing w:after="120"/>
            </w:pPr>
          </w:p>
        </w:tc>
      </w:tr>
      <w:tr w:rsidR="00B970CA" w14:paraId="4E14912A" w14:textId="77777777" w:rsidTr="005F7795">
        <w:tc>
          <w:tcPr>
            <w:tcW w:w="3020" w:type="dxa"/>
          </w:tcPr>
          <w:p w14:paraId="3441E1CE" w14:textId="77777777" w:rsidR="00B970CA" w:rsidRDefault="00B970CA" w:rsidP="005F7795">
            <w:pPr>
              <w:spacing w:after="120"/>
            </w:pPr>
          </w:p>
        </w:tc>
        <w:tc>
          <w:tcPr>
            <w:tcW w:w="3021" w:type="dxa"/>
          </w:tcPr>
          <w:p w14:paraId="5E80638A" w14:textId="77777777" w:rsidR="00B970CA" w:rsidRDefault="00B970CA" w:rsidP="005F7795">
            <w:pPr>
              <w:spacing w:after="120"/>
            </w:pPr>
          </w:p>
        </w:tc>
        <w:tc>
          <w:tcPr>
            <w:tcW w:w="3021" w:type="dxa"/>
          </w:tcPr>
          <w:p w14:paraId="7E779ED0" w14:textId="77777777" w:rsidR="00B970CA" w:rsidRDefault="00B970CA" w:rsidP="005F7795">
            <w:pPr>
              <w:spacing w:after="120"/>
            </w:pPr>
          </w:p>
        </w:tc>
      </w:tr>
    </w:tbl>
    <w:p w14:paraId="0611DEFD" w14:textId="77777777" w:rsidR="00B970CA" w:rsidRDefault="00B970CA" w:rsidP="00B970CA">
      <w:pPr>
        <w:spacing w:after="120"/>
      </w:pPr>
    </w:p>
    <w:p w14:paraId="6E8AC109" w14:textId="77777777" w:rsidR="00B970CA" w:rsidRDefault="00B970CA" w:rsidP="00B970CA">
      <w:pPr>
        <w:spacing w:after="120"/>
      </w:pPr>
    </w:p>
    <w:p w14:paraId="5C1C7772" w14:textId="77777777" w:rsidR="00B970CA" w:rsidRDefault="00B970CA" w:rsidP="00B970CA">
      <w:pPr>
        <w:spacing w:after="120"/>
      </w:pPr>
    </w:p>
    <w:p w14:paraId="4B1F2FF3" w14:textId="77777777" w:rsidR="00B970CA" w:rsidRPr="00475451" w:rsidRDefault="00B970CA" w:rsidP="00B970CA">
      <w:pPr>
        <w:jc w:val="center"/>
        <w:rPr>
          <w:b/>
        </w:rPr>
      </w:pPr>
      <w:r w:rsidRPr="00475451">
        <w:rPr>
          <w:b/>
        </w:rPr>
        <w:t xml:space="preserve">Odpovědné osoby </w:t>
      </w:r>
      <w:r>
        <w:rPr>
          <w:b/>
        </w:rPr>
        <w:t>dodavatele</w:t>
      </w:r>
    </w:p>
    <w:tbl>
      <w:tblPr>
        <w:tblStyle w:val="Mkatabulky"/>
        <w:tblW w:w="0" w:type="auto"/>
        <w:tblLook w:val="04A0" w:firstRow="1" w:lastRow="0" w:firstColumn="1" w:lastColumn="0" w:noHBand="0" w:noVBand="1"/>
      </w:tblPr>
      <w:tblGrid>
        <w:gridCol w:w="3020"/>
        <w:gridCol w:w="3020"/>
        <w:gridCol w:w="3020"/>
      </w:tblGrid>
      <w:tr w:rsidR="00B970CA" w:rsidRPr="00475451" w14:paraId="7725E4CE" w14:textId="77777777" w:rsidTr="005F7795">
        <w:tc>
          <w:tcPr>
            <w:tcW w:w="3020" w:type="dxa"/>
            <w:shd w:val="clear" w:color="auto" w:fill="BFBFBF" w:themeFill="background1" w:themeFillShade="BF"/>
          </w:tcPr>
          <w:p w14:paraId="067F4776" w14:textId="77777777" w:rsidR="00B970CA" w:rsidRPr="00475451" w:rsidRDefault="00B970CA" w:rsidP="005F7795">
            <w:pPr>
              <w:spacing w:after="120"/>
              <w:jc w:val="center"/>
              <w:rPr>
                <w:b/>
              </w:rPr>
            </w:pPr>
            <w:r w:rsidRPr="00475451">
              <w:rPr>
                <w:b/>
              </w:rPr>
              <w:t>Jméno</w:t>
            </w:r>
          </w:p>
        </w:tc>
        <w:tc>
          <w:tcPr>
            <w:tcW w:w="3021" w:type="dxa"/>
            <w:shd w:val="clear" w:color="auto" w:fill="BFBFBF" w:themeFill="background1" w:themeFillShade="BF"/>
          </w:tcPr>
          <w:p w14:paraId="5BE52699" w14:textId="77777777" w:rsidR="00B970CA" w:rsidRPr="00475451" w:rsidRDefault="00B970CA" w:rsidP="005F7795">
            <w:pPr>
              <w:spacing w:after="120"/>
              <w:jc w:val="center"/>
              <w:rPr>
                <w:b/>
              </w:rPr>
            </w:pPr>
            <w:r w:rsidRPr="00475451">
              <w:rPr>
                <w:b/>
              </w:rPr>
              <w:t>Email</w:t>
            </w:r>
          </w:p>
        </w:tc>
        <w:tc>
          <w:tcPr>
            <w:tcW w:w="3021" w:type="dxa"/>
            <w:shd w:val="clear" w:color="auto" w:fill="BFBFBF" w:themeFill="background1" w:themeFillShade="BF"/>
          </w:tcPr>
          <w:p w14:paraId="0106A649" w14:textId="77777777" w:rsidR="00B970CA" w:rsidRPr="00475451" w:rsidRDefault="00B970CA" w:rsidP="005F7795">
            <w:pPr>
              <w:spacing w:after="120"/>
              <w:jc w:val="center"/>
              <w:rPr>
                <w:b/>
              </w:rPr>
            </w:pPr>
            <w:r w:rsidRPr="00475451">
              <w:rPr>
                <w:b/>
              </w:rPr>
              <w:t>telefon</w:t>
            </w:r>
          </w:p>
        </w:tc>
      </w:tr>
      <w:tr w:rsidR="00B970CA" w14:paraId="19D41B1A" w14:textId="77777777" w:rsidTr="005F7795">
        <w:tc>
          <w:tcPr>
            <w:tcW w:w="3020" w:type="dxa"/>
          </w:tcPr>
          <w:p w14:paraId="03C7AC13" w14:textId="77777777" w:rsidR="00B970CA" w:rsidRPr="00475451" w:rsidRDefault="00B970CA" w:rsidP="005F7795">
            <w:pPr>
              <w:spacing w:after="120"/>
              <w:rPr>
                <w:i/>
              </w:rPr>
            </w:pPr>
            <w:r w:rsidRPr="00A365F2">
              <w:rPr>
                <w:i/>
                <w:highlight w:val="yellow"/>
              </w:rPr>
              <w:t>Doplní dodavatel před podpisem smlouvy</w:t>
            </w:r>
          </w:p>
        </w:tc>
        <w:tc>
          <w:tcPr>
            <w:tcW w:w="3021" w:type="dxa"/>
          </w:tcPr>
          <w:p w14:paraId="1E210FE0" w14:textId="77777777" w:rsidR="00B970CA" w:rsidRDefault="00B970CA" w:rsidP="005F7795">
            <w:pPr>
              <w:spacing w:after="120"/>
            </w:pPr>
          </w:p>
        </w:tc>
        <w:tc>
          <w:tcPr>
            <w:tcW w:w="3021" w:type="dxa"/>
          </w:tcPr>
          <w:p w14:paraId="756AB5F9" w14:textId="77777777" w:rsidR="00B970CA" w:rsidRDefault="00B970CA" w:rsidP="005F7795">
            <w:pPr>
              <w:spacing w:after="120"/>
            </w:pPr>
          </w:p>
        </w:tc>
      </w:tr>
      <w:tr w:rsidR="00B970CA" w14:paraId="31A80971" w14:textId="77777777" w:rsidTr="005F7795">
        <w:tc>
          <w:tcPr>
            <w:tcW w:w="3020" w:type="dxa"/>
          </w:tcPr>
          <w:p w14:paraId="792081D8" w14:textId="77777777" w:rsidR="00B970CA" w:rsidRDefault="00B970CA" w:rsidP="005F7795">
            <w:pPr>
              <w:spacing w:after="120"/>
            </w:pPr>
          </w:p>
        </w:tc>
        <w:tc>
          <w:tcPr>
            <w:tcW w:w="3021" w:type="dxa"/>
          </w:tcPr>
          <w:p w14:paraId="6F222DA8" w14:textId="77777777" w:rsidR="00B970CA" w:rsidRDefault="00B970CA" w:rsidP="005F7795">
            <w:pPr>
              <w:spacing w:after="120"/>
            </w:pPr>
          </w:p>
        </w:tc>
        <w:tc>
          <w:tcPr>
            <w:tcW w:w="3021" w:type="dxa"/>
          </w:tcPr>
          <w:p w14:paraId="0D3E7F58" w14:textId="77777777" w:rsidR="00B970CA" w:rsidRDefault="00B970CA" w:rsidP="005F7795">
            <w:pPr>
              <w:spacing w:after="120"/>
            </w:pPr>
          </w:p>
        </w:tc>
      </w:tr>
      <w:tr w:rsidR="00B970CA" w14:paraId="057B1688" w14:textId="77777777" w:rsidTr="005F7795">
        <w:tc>
          <w:tcPr>
            <w:tcW w:w="3020" w:type="dxa"/>
          </w:tcPr>
          <w:p w14:paraId="167F0FEA" w14:textId="77777777" w:rsidR="00B970CA" w:rsidRDefault="00B970CA" w:rsidP="005F7795">
            <w:pPr>
              <w:spacing w:after="120"/>
            </w:pPr>
          </w:p>
        </w:tc>
        <w:tc>
          <w:tcPr>
            <w:tcW w:w="3021" w:type="dxa"/>
          </w:tcPr>
          <w:p w14:paraId="23925203" w14:textId="77777777" w:rsidR="00B970CA" w:rsidRDefault="00B970CA" w:rsidP="005F7795">
            <w:pPr>
              <w:spacing w:after="120"/>
            </w:pPr>
          </w:p>
        </w:tc>
        <w:tc>
          <w:tcPr>
            <w:tcW w:w="3021" w:type="dxa"/>
          </w:tcPr>
          <w:p w14:paraId="3F60F3F0" w14:textId="77777777" w:rsidR="00B970CA" w:rsidRDefault="00B970CA" w:rsidP="005F7795">
            <w:pPr>
              <w:spacing w:after="120"/>
            </w:pPr>
          </w:p>
        </w:tc>
      </w:tr>
    </w:tbl>
    <w:p w14:paraId="5E1C18CD" w14:textId="77777777" w:rsidR="00B970CA" w:rsidRDefault="00B970CA" w:rsidP="00B970CA">
      <w:pPr>
        <w:spacing w:after="120"/>
      </w:pPr>
    </w:p>
    <w:p w14:paraId="76F04F8E" w14:textId="77777777" w:rsidR="00B970CA" w:rsidRDefault="00B970CA" w:rsidP="00B970CA">
      <w:pPr>
        <w:spacing w:after="120"/>
      </w:pPr>
      <w:r w:rsidRPr="00262D33">
        <w:t xml:space="preserve">Dojde-li během trvání </w:t>
      </w:r>
      <w:r>
        <w:t xml:space="preserve">smlouvy </w:t>
      </w:r>
      <w:r w:rsidRPr="00262D33">
        <w:t xml:space="preserve">ke změně </w:t>
      </w:r>
      <w:r>
        <w:t>odpovědné</w:t>
      </w:r>
      <w:r w:rsidRPr="00262D33">
        <w:t xml:space="preserve"> osoby, dá tuto skutečnost </w:t>
      </w:r>
      <w:r>
        <w:t>příslušná smluvní strana druhé</w:t>
      </w:r>
      <w:r w:rsidRPr="00262D33">
        <w:t xml:space="preserve"> </w:t>
      </w:r>
      <w:r>
        <w:t xml:space="preserve">straně </w:t>
      </w:r>
      <w:r w:rsidRPr="00262D33">
        <w:t>písemně (např. emailem) na vědomí, přičemž o této skutečnosti není třeba uzavírat dodatek ke smlouvě.</w:t>
      </w:r>
    </w:p>
    <w:p w14:paraId="7C28E7AE" w14:textId="77777777" w:rsidR="00A9496B" w:rsidRDefault="00A9496B">
      <w:pPr>
        <w:widowControl/>
        <w:autoSpaceDE/>
        <w:autoSpaceDN/>
        <w:adjustRightInd/>
        <w:spacing w:line="240" w:lineRule="auto"/>
        <w:jc w:val="left"/>
        <w:rPr>
          <w:rFonts w:ascii="Times New Roman" w:hAnsi="Times New Roman"/>
        </w:rPr>
      </w:pPr>
      <w:r>
        <w:rPr>
          <w:rFonts w:ascii="Times New Roman" w:hAnsi="Times New Roman"/>
        </w:rPr>
        <w:br w:type="page"/>
      </w:r>
    </w:p>
    <w:p w14:paraId="484CEA08" w14:textId="77777777" w:rsidR="00A9496B" w:rsidRDefault="00A9496B" w:rsidP="00A9496B">
      <w:pPr>
        <w:rPr>
          <w:rFonts w:ascii="Times New Roman" w:hAnsi="Times New Roman"/>
          <w:b/>
          <w:sz w:val="22"/>
        </w:rPr>
      </w:pPr>
      <w:bookmarkStart w:id="25" w:name="_Hlk183174570"/>
      <w:r>
        <w:rPr>
          <w:rFonts w:ascii="Times New Roman" w:hAnsi="Times New Roman"/>
          <w:b/>
          <w:sz w:val="22"/>
        </w:rPr>
        <w:lastRenderedPageBreak/>
        <w:t>Příloha č. 9 - Ujednání o zpracování osobních údajů</w:t>
      </w:r>
    </w:p>
    <w:p w14:paraId="49BB1D6E" w14:textId="77777777" w:rsidR="00A9496B" w:rsidRDefault="00A9496B" w:rsidP="00A9496B">
      <w:pPr>
        <w:rPr>
          <w:rFonts w:ascii="Times New Roman" w:hAnsi="Times New Roman"/>
          <w:b/>
          <w:sz w:val="22"/>
        </w:rPr>
      </w:pPr>
    </w:p>
    <w:p w14:paraId="2A64EDB6" w14:textId="77777777" w:rsidR="00A9496B" w:rsidRDefault="00A9496B" w:rsidP="00A9496B">
      <w:pPr>
        <w:rPr>
          <w:rFonts w:ascii="Times New Roman" w:hAnsi="Times New Roman"/>
        </w:rPr>
      </w:pPr>
      <w:r>
        <w:rPr>
          <w:rFonts w:ascii="Times New Roman" w:hAnsi="Times New Roman"/>
        </w:rPr>
        <w:t>1. ÚVODNÍ USTANOVENÍ</w:t>
      </w:r>
    </w:p>
    <w:p w14:paraId="0E55B915" w14:textId="7318DD80" w:rsidR="00A9496B" w:rsidRDefault="00A9496B" w:rsidP="00A9496B">
      <w:pPr>
        <w:rPr>
          <w:rFonts w:ascii="Times New Roman" w:hAnsi="Times New Roman"/>
        </w:rPr>
      </w:pPr>
      <w:r>
        <w:rPr>
          <w:rFonts w:ascii="Times New Roman" w:hAnsi="Times New Roman"/>
        </w:rPr>
        <w:t>1.1 Toto ujednání o zpracování Osobních údajů (dále jen „ujednání“) Smluvní strany</w:t>
      </w:r>
      <w:r w:rsidR="00FD62E5">
        <w:rPr>
          <w:rFonts w:ascii="Times New Roman" w:hAnsi="Times New Roman"/>
        </w:rPr>
        <w:t xml:space="preserve"> </w:t>
      </w:r>
      <w:r>
        <w:rPr>
          <w:rFonts w:ascii="Times New Roman" w:hAnsi="Times New Roman"/>
        </w:rPr>
        <w:t xml:space="preserve">uzavírají v návaznosti na požadavek smluvního zakotvení vztahu mezi správcem </w:t>
      </w:r>
      <w:proofErr w:type="spellStart"/>
      <w:r>
        <w:rPr>
          <w:rFonts w:ascii="Times New Roman" w:hAnsi="Times New Roman"/>
        </w:rPr>
        <w:t>azpracovatelem</w:t>
      </w:r>
      <w:proofErr w:type="spellEnd"/>
      <w:r>
        <w:rPr>
          <w:rFonts w:ascii="Times New Roman" w:hAnsi="Times New Roman"/>
        </w:rPr>
        <w:t xml:space="preserve"> Osobních údajů ve smyslu čl. 28 odst. 3 Nařízení Evropského</w:t>
      </w:r>
      <w:r w:rsidR="00FD62E5">
        <w:rPr>
          <w:rFonts w:ascii="Times New Roman" w:hAnsi="Times New Roman"/>
        </w:rPr>
        <w:t xml:space="preserve"> </w:t>
      </w:r>
      <w:r>
        <w:rPr>
          <w:rFonts w:ascii="Times New Roman" w:hAnsi="Times New Roman"/>
        </w:rPr>
        <w:t>parlamentu a Rady (EU) 2016/679 ze dne 27. dubna 2016 o ochraně fyzických osob v</w:t>
      </w:r>
      <w:r w:rsidR="00FD62E5">
        <w:rPr>
          <w:rFonts w:ascii="Times New Roman" w:hAnsi="Times New Roman"/>
        </w:rPr>
        <w:t xml:space="preserve"> </w:t>
      </w:r>
      <w:r>
        <w:rPr>
          <w:rFonts w:ascii="Times New Roman" w:hAnsi="Times New Roman"/>
        </w:rPr>
        <w:t>souvislosti se zpracováním osobních údajů a o volném pohybu těchto údajů a o</w:t>
      </w:r>
      <w:r w:rsidR="00FD62E5">
        <w:rPr>
          <w:rFonts w:ascii="Times New Roman" w:hAnsi="Times New Roman"/>
        </w:rPr>
        <w:t xml:space="preserve"> </w:t>
      </w:r>
      <w:r>
        <w:rPr>
          <w:rFonts w:ascii="Times New Roman" w:hAnsi="Times New Roman"/>
        </w:rPr>
        <w:t>zrušení směrnice 95/46/ES (dále jen „nařízení“).</w:t>
      </w:r>
    </w:p>
    <w:p w14:paraId="5A3CC6E1" w14:textId="1BF67395" w:rsidR="00A9496B" w:rsidRDefault="00A9496B" w:rsidP="00A9496B">
      <w:pPr>
        <w:rPr>
          <w:rFonts w:ascii="Times New Roman" w:hAnsi="Times New Roman"/>
        </w:rPr>
      </w:pPr>
      <w:r>
        <w:rPr>
          <w:rFonts w:ascii="Times New Roman" w:hAnsi="Times New Roman"/>
        </w:rPr>
        <w:t>1.2 Pojmy v tomto ujednání nedefinované, které jsou definovány v nařízení, mají význam</w:t>
      </w:r>
      <w:r w:rsidR="00FD62E5">
        <w:rPr>
          <w:rFonts w:ascii="Times New Roman" w:hAnsi="Times New Roman"/>
        </w:rPr>
        <w:t xml:space="preserve"> </w:t>
      </w:r>
      <w:r>
        <w:rPr>
          <w:rFonts w:ascii="Times New Roman" w:hAnsi="Times New Roman"/>
        </w:rPr>
        <w:t>stanovený v nařízení.</w:t>
      </w:r>
    </w:p>
    <w:p w14:paraId="68A68379" w14:textId="77777777" w:rsidR="00A9496B" w:rsidRDefault="00A9496B" w:rsidP="00A9496B">
      <w:pPr>
        <w:rPr>
          <w:rFonts w:ascii="Times New Roman" w:hAnsi="Times New Roman"/>
        </w:rPr>
      </w:pPr>
    </w:p>
    <w:p w14:paraId="570E9BB6" w14:textId="77777777" w:rsidR="00A9496B" w:rsidRDefault="00A9496B" w:rsidP="00A9496B">
      <w:pPr>
        <w:rPr>
          <w:rFonts w:ascii="Times New Roman" w:hAnsi="Times New Roman"/>
        </w:rPr>
      </w:pPr>
      <w:r>
        <w:rPr>
          <w:rFonts w:ascii="Times New Roman" w:hAnsi="Times New Roman"/>
        </w:rPr>
        <w:t>2. SPRÁVCE, ZPRACOVATEL</w:t>
      </w:r>
    </w:p>
    <w:p w14:paraId="3795A409" w14:textId="62E3AD37" w:rsidR="00A9496B" w:rsidRDefault="00A9496B" w:rsidP="00A9496B">
      <w:pPr>
        <w:rPr>
          <w:rFonts w:ascii="Times New Roman" w:hAnsi="Times New Roman"/>
        </w:rPr>
      </w:pPr>
      <w:r>
        <w:rPr>
          <w:rFonts w:ascii="Times New Roman" w:hAnsi="Times New Roman"/>
        </w:rPr>
        <w:t>2.1 Smluvní strany se dohodly, že v právním vztahu dle této Implementační smlouvy bude Objednatel v</w:t>
      </w:r>
      <w:r w:rsidR="00FD62E5">
        <w:rPr>
          <w:rFonts w:ascii="Times New Roman" w:hAnsi="Times New Roman"/>
        </w:rPr>
        <w:t> </w:t>
      </w:r>
      <w:r>
        <w:rPr>
          <w:rFonts w:ascii="Times New Roman" w:hAnsi="Times New Roman"/>
        </w:rPr>
        <w:t>postavení</w:t>
      </w:r>
      <w:r w:rsidR="00FD62E5">
        <w:rPr>
          <w:rFonts w:ascii="Times New Roman" w:hAnsi="Times New Roman"/>
        </w:rPr>
        <w:t xml:space="preserve"> </w:t>
      </w:r>
      <w:r>
        <w:rPr>
          <w:rFonts w:ascii="Times New Roman" w:hAnsi="Times New Roman"/>
        </w:rPr>
        <w:t>správce a Poskytovatel v postavení zpracovatele Osobních údajů.</w:t>
      </w:r>
    </w:p>
    <w:p w14:paraId="02C2C1B8" w14:textId="77777777" w:rsidR="00A9496B" w:rsidRDefault="00A9496B" w:rsidP="00A9496B">
      <w:pPr>
        <w:rPr>
          <w:rFonts w:ascii="Times New Roman" w:hAnsi="Times New Roman"/>
        </w:rPr>
      </w:pPr>
    </w:p>
    <w:p w14:paraId="63D8C5BB" w14:textId="5378F6F6" w:rsidR="00A9496B" w:rsidRDefault="00A9496B" w:rsidP="00A9496B">
      <w:pPr>
        <w:rPr>
          <w:rFonts w:ascii="Times New Roman" w:hAnsi="Times New Roman"/>
        </w:rPr>
      </w:pPr>
      <w:r>
        <w:rPr>
          <w:rFonts w:ascii="Times New Roman" w:hAnsi="Times New Roman"/>
        </w:rPr>
        <w:t>3. PŘEDMĚT ZPRACOVÁNÍ, TYP OSOBNÍCH ÚDAJŮ, KATEGORIE</w:t>
      </w:r>
      <w:r w:rsidR="00FD62E5">
        <w:rPr>
          <w:rFonts w:ascii="Times New Roman" w:hAnsi="Times New Roman"/>
        </w:rPr>
        <w:t xml:space="preserve"> </w:t>
      </w:r>
      <w:r>
        <w:rPr>
          <w:rFonts w:ascii="Times New Roman" w:hAnsi="Times New Roman"/>
        </w:rPr>
        <w:t>SUBJEKTU ÚDAJŮ</w:t>
      </w:r>
    </w:p>
    <w:p w14:paraId="3DEF2CCF" w14:textId="26AA8DC0" w:rsidR="00FD62E5" w:rsidRDefault="00A9496B" w:rsidP="00A9496B">
      <w:pPr>
        <w:rPr>
          <w:rFonts w:ascii="Times New Roman" w:hAnsi="Times New Roman"/>
        </w:rPr>
      </w:pPr>
      <w:r>
        <w:rPr>
          <w:rFonts w:ascii="Times New Roman" w:hAnsi="Times New Roman"/>
        </w:rPr>
        <w:t>3.1 Zpracovatel může při plnění Smlouvy zpracovávat Osobní údaje, které získá od</w:t>
      </w:r>
      <w:r w:rsidR="00FD62E5">
        <w:rPr>
          <w:rFonts w:ascii="Times New Roman" w:hAnsi="Times New Roman"/>
        </w:rPr>
        <w:t xml:space="preserve"> </w:t>
      </w:r>
      <w:r>
        <w:rPr>
          <w:rFonts w:ascii="Times New Roman" w:hAnsi="Times New Roman"/>
        </w:rPr>
        <w:t>správce popř. vlastní činností při plnění Smlouvy nebo v souvislosti s ním. Jde</w:t>
      </w:r>
      <w:r w:rsidR="00FD62E5">
        <w:rPr>
          <w:rFonts w:ascii="Times New Roman" w:hAnsi="Times New Roman"/>
        </w:rPr>
        <w:t xml:space="preserve"> </w:t>
      </w:r>
      <w:r>
        <w:rPr>
          <w:rFonts w:ascii="Times New Roman" w:hAnsi="Times New Roman"/>
        </w:rPr>
        <w:t>zejména o Osobní údaje týkající se pacientů (například jméno, příjmení, rodné číslo,</w:t>
      </w:r>
      <w:r w:rsidR="00FD62E5">
        <w:rPr>
          <w:rFonts w:ascii="Times New Roman" w:hAnsi="Times New Roman"/>
        </w:rPr>
        <w:t xml:space="preserve"> </w:t>
      </w:r>
      <w:r>
        <w:rPr>
          <w:rFonts w:ascii="Times New Roman" w:hAnsi="Times New Roman"/>
        </w:rPr>
        <w:t>informace o zdravotním stavu) a zaměstnanců (například jméno, příjmení, osobní</w:t>
      </w:r>
      <w:r w:rsidR="00FD62E5">
        <w:rPr>
          <w:rFonts w:ascii="Times New Roman" w:hAnsi="Times New Roman"/>
        </w:rPr>
        <w:t xml:space="preserve"> </w:t>
      </w:r>
      <w:r>
        <w:rPr>
          <w:rFonts w:ascii="Times New Roman" w:hAnsi="Times New Roman"/>
        </w:rPr>
        <w:t>číslo).</w:t>
      </w:r>
    </w:p>
    <w:p w14:paraId="3A8488A2" w14:textId="77777777" w:rsidR="00A9496B" w:rsidRDefault="00A9496B" w:rsidP="00A9496B">
      <w:pPr>
        <w:rPr>
          <w:rFonts w:ascii="Times New Roman" w:hAnsi="Times New Roman"/>
        </w:rPr>
      </w:pPr>
    </w:p>
    <w:p w14:paraId="097A79A2" w14:textId="77777777" w:rsidR="00A9496B" w:rsidRDefault="00A9496B" w:rsidP="00A9496B">
      <w:pPr>
        <w:rPr>
          <w:rFonts w:ascii="Times New Roman" w:hAnsi="Times New Roman"/>
        </w:rPr>
      </w:pPr>
      <w:r>
        <w:rPr>
          <w:rFonts w:ascii="Times New Roman" w:hAnsi="Times New Roman"/>
        </w:rPr>
        <w:t>4. ÚČEL ZPRACOVÁNÍ, POVAHA ZPRACOVÁNÍ</w:t>
      </w:r>
    </w:p>
    <w:p w14:paraId="3A98F9F8" w14:textId="77777777" w:rsidR="00A9496B" w:rsidRDefault="00A9496B" w:rsidP="00A9496B">
      <w:pPr>
        <w:rPr>
          <w:rFonts w:ascii="Times New Roman" w:hAnsi="Times New Roman"/>
        </w:rPr>
      </w:pPr>
      <w:r>
        <w:rPr>
          <w:rFonts w:ascii="Times New Roman" w:hAnsi="Times New Roman"/>
        </w:rPr>
        <w:t>4.1 Účelem zpracování Osobních údajů je plnění povinností zpracovatele dle Implementační smlouvy.</w:t>
      </w:r>
    </w:p>
    <w:p w14:paraId="1F54364E" w14:textId="780CB96A" w:rsidR="00A9496B" w:rsidRDefault="00A9496B" w:rsidP="00A9496B">
      <w:pPr>
        <w:rPr>
          <w:rFonts w:ascii="Times New Roman" w:hAnsi="Times New Roman"/>
        </w:rPr>
      </w:pPr>
      <w:r>
        <w:rPr>
          <w:rFonts w:ascii="Times New Roman" w:hAnsi="Times New Roman"/>
        </w:rPr>
        <w:t>4.2 Zpracování Osobních údajů má zejména povahu uspořádávání, shromažďování,</w:t>
      </w:r>
      <w:r w:rsidR="00FD62E5">
        <w:rPr>
          <w:rFonts w:ascii="Times New Roman" w:hAnsi="Times New Roman"/>
        </w:rPr>
        <w:t xml:space="preserve"> </w:t>
      </w:r>
      <w:r>
        <w:rPr>
          <w:rFonts w:ascii="Times New Roman" w:hAnsi="Times New Roman"/>
        </w:rPr>
        <w:t xml:space="preserve">ukládání, prohlížení, kombinování, zaznamenávání. </w:t>
      </w:r>
    </w:p>
    <w:p w14:paraId="7CB40508" w14:textId="77777777" w:rsidR="00A9496B" w:rsidRDefault="00A9496B" w:rsidP="00A9496B">
      <w:pPr>
        <w:rPr>
          <w:rFonts w:ascii="Times New Roman" w:hAnsi="Times New Roman"/>
        </w:rPr>
      </w:pPr>
    </w:p>
    <w:p w14:paraId="2131F4AD" w14:textId="77777777" w:rsidR="00A9496B" w:rsidRDefault="00A9496B" w:rsidP="00A9496B">
      <w:pPr>
        <w:rPr>
          <w:rFonts w:ascii="Times New Roman" w:hAnsi="Times New Roman"/>
        </w:rPr>
      </w:pPr>
      <w:r>
        <w:rPr>
          <w:rFonts w:ascii="Times New Roman" w:hAnsi="Times New Roman"/>
        </w:rPr>
        <w:t>5. DOBA TRVÁNÍ ZPRACOVÁNÍ</w:t>
      </w:r>
    </w:p>
    <w:p w14:paraId="094F1045" w14:textId="6D0F0410" w:rsidR="00A9496B" w:rsidRDefault="00A9496B" w:rsidP="00A9496B">
      <w:pPr>
        <w:rPr>
          <w:rFonts w:ascii="Times New Roman" w:hAnsi="Times New Roman"/>
        </w:rPr>
      </w:pPr>
      <w:r>
        <w:rPr>
          <w:rFonts w:ascii="Times New Roman" w:hAnsi="Times New Roman"/>
        </w:rPr>
        <w:t>5.1 Zpracovatel zpracovává Osobní údaje pouze po dobu nezbytnou k dosažení výše uvedeného</w:t>
      </w:r>
      <w:r w:rsidR="00FD62E5">
        <w:rPr>
          <w:rFonts w:ascii="Times New Roman" w:hAnsi="Times New Roman"/>
        </w:rPr>
        <w:t xml:space="preserve"> </w:t>
      </w:r>
      <w:r>
        <w:rPr>
          <w:rFonts w:ascii="Times New Roman" w:hAnsi="Times New Roman"/>
        </w:rPr>
        <w:t>účelu zpracování, nejdéle však po dobu trvání Implementační smlouvy. Po uplynutí této doby zpracování se</w:t>
      </w:r>
      <w:r w:rsidR="00FD62E5">
        <w:rPr>
          <w:rFonts w:ascii="Times New Roman" w:hAnsi="Times New Roman"/>
        </w:rPr>
        <w:t xml:space="preserve"> </w:t>
      </w:r>
      <w:r>
        <w:rPr>
          <w:rFonts w:ascii="Times New Roman" w:hAnsi="Times New Roman"/>
        </w:rPr>
        <w:t>zpracovatel zavazuje postupovat dle čl. 6.6 tohoto ujednání.</w:t>
      </w:r>
    </w:p>
    <w:p w14:paraId="392FEFBF" w14:textId="77777777" w:rsidR="00A9496B" w:rsidRDefault="00A9496B" w:rsidP="00A9496B">
      <w:pPr>
        <w:rPr>
          <w:rFonts w:ascii="Times New Roman" w:hAnsi="Times New Roman"/>
        </w:rPr>
      </w:pPr>
    </w:p>
    <w:p w14:paraId="7F0D5391" w14:textId="77777777" w:rsidR="00A9496B" w:rsidRDefault="00A9496B" w:rsidP="00A9496B">
      <w:pPr>
        <w:rPr>
          <w:rFonts w:ascii="Times New Roman" w:hAnsi="Times New Roman"/>
        </w:rPr>
      </w:pPr>
      <w:r>
        <w:rPr>
          <w:rFonts w:ascii="Times New Roman" w:hAnsi="Times New Roman"/>
        </w:rPr>
        <w:t>6. DALŠÍ PRÁVA A POVINNOSTI</w:t>
      </w:r>
    </w:p>
    <w:p w14:paraId="5222290C" w14:textId="3089FAC3" w:rsidR="00A9496B" w:rsidRDefault="00A9496B" w:rsidP="00A9496B">
      <w:pPr>
        <w:rPr>
          <w:rFonts w:ascii="Times New Roman" w:hAnsi="Times New Roman"/>
        </w:rPr>
      </w:pPr>
      <w:r>
        <w:rPr>
          <w:rFonts w:ascii="Times New Roman" w:hAnsi="Times New Roman"/>
        </w:rPr>
        <w:t>6.1 Zpracovatel se zavazuje zpracovávat Osobní údaje pouze na základě doložených</w:t>
      </w:r>
      <w:r w:rsidR="00FD62E5">
        <w:rPr>
          <w:rFonts w:ascii="Times New Roman" w:hAnsi="Times New Roman"/>
        </w:rPr>
        <w:t xml:space="preserve"> </w:t>
      </w:r>
      <w:r>
        <w:rPr>
          <w:rFonts w:ascii="Times New Roman" w:hAnsi="Times New Roman"/>
        </w:rPr>
        <w:t>pokynů správce, včetně v otázkách předání Osobních údajů do třetí země nebo</w:t>
      </w:r>
      <w:r w:rsidR="00FD62E5">
        <w:rPr>
          <w:rFonts w:ascii="Times New Roman" w:hAnsi="Times New Roman"/>
        </w:rPr>
        <w:t xml:space="preserve"> </w:t>
      </w:r>
      <w:r>
        <w:rPr>
          <w:rFonts w:ascii="Times New Roman" w:hAnsi="Times New Roman"/>
        </w:rPr>
        <w:t>mezinárodní organizaci, pokud mu toto zpracování již neukládají příslušné právní</w:t>
      </w:r>
      <w:r w:rsidR="00FD62E5">
        <w:rPr>
          <w:rFonts w:ascii="Times New Roman" w:hAnsi="Times New Roman"/>
        </w:rPr>
        <w:t xml:space="preserve"> </w:t>
      </w:r>
      <w:r>
        <w:rPr>
          <w:rFonts w:ascii="Times New Roman" w:hAnsi="Times New Roman"/>
        </w:rPr>
        <w:t>předpisy; v takovém případě zpracovatel správce informuje o tomto právním</w:t>
      </w:r>
      <w:r w:rsidR="00FD62E5">
        <w:rPr>
          <w:rFonts w:ascii="Times New Roman" w:hAnsi="Times New Roman"/>
        </w:rPr>
        <w:t xml:space="preserve"> </w:t>
      </w:r>
      <w:r>
        <w:rPr>
          <w:rFonts w:ascii="Times New Roman" w:hAnsi="Times New Roman"/>
        </w:rPr>
        <w:t>požadavku před zpracováním, ledaže by tyto právní předpisy toto informování</w:t>
      </w:r>
      <w:r w:rsidR="00FD62E5">
        <w:rPr>
          <w:rFonts w:ascii="Times New Roman" w:hAnsi="Times New Roman"/>
        </w:rPr>
        <w:t xml:space="preserve"> </w:t>
      </w:r>
      <w:r>
        <w:rPr>
          <w:rFonts w:ascii="Times New Roman" w:hAnsi="Times New Roman"/>
        </w:rPr>
        <w:t>zakazovaly z důležitých důvodů veřejného zájmu.</w:t>
      </w:r>
    </w:p>
    <w:p w14:paraId="4A49F75F" w14:textId="77777777" w:rsidR="00FD62E5" w:rsidRDefault="00FD62E5" w:rsidP="00A9496B">
      <w:pPr>
        <w:rPr>
          <w:rFonts w:ascii="Times New Roman" w:hAnsi="Times New Roman"/>
        </w:rPr>
      </w:pPr>
    </w:p>
    <w:p w14:paraId="34B90FCD" w14:textId="37677FDE" w:rsidR="00A9496B" w:rsidRDefault="00A9496B" w:rsidP="00A9496B">
      <w:pPr>
        <w:rPr>
          <w:rFonts w:ascii="Times New Roman" w:hAnsi="Times New Roman"/>
        </w:rPr>
      </w:pPr>
      <w:r>
        <w:rPr>
          <w:rFonts w:ascii="Times New Roman" w:hAnsi="Times New Roman"/>
        </w:rPr>
        <w:t>6.2 Zpracovatel se zavazuje zajistit, aby se osoby oprávněné zpracovávat Osobní údaje</w:t>
      </w:r>
      <w:r w:rsidR="00FD62E5">
        <w:rPr>
          <w:rFonts w:ascii="Times New Roman" w:hAnsi="Times New Roman"/>
        </w:rPr>
        <w:t xml:space="preserve"> </w:t>
      </w:r>
      <w:r>
        <w:rPr>
          <w:rFonts w:ascii="Times New Roman" w:hAnsi="Times New Roman"/>
        </w:rPr>
        <w:t>zavázaly k mlčenlivosti nebo aby se na ně vztahovala zákonná povinnost</w:t>
      </w:r>
      <w:r w:rsidR="00FD62E5">
        <w:rPr>
          <w:rFonts w:ascii="Times New Roman" w:hAnsi="Times New Roman"/>
        </w:rPr>
        <w:t xml:space="preserve"> </w:t>
      </w:r>
      <w:r>
        <w:rPr>
          <w:rFonts w:ascii="Times New Roman" w:hAnsi="Times New Roman"/>
        </w:rPr>
        <w:t>mlčenlivosti.</w:t>
      </w:r>
    </w:p>
    <w:p w14:paraId="082200F7" w14:textId="77777777" w:rsidR="00FD62E5" w:rsidRDefault="00FD62E5" w:rsidP="00A9496B">
      <w:pPr>
        <w:rPr>
          <w:rFonts w:ascii="Times New Roman" w:hAnsi="Times New Roman"/>
        </w:rPr>
      </w:pPr>
    </w:p>
    <w:p w14:paraId="3A9FF880" w14:textId="77777777" w:rsidR="00A9496B" w:rsidRDefault="00A9496B" w:rsidP="00A9496B">
      <w:pPr>
        <w:rPr>
          <w:rFonts w:ascii="Times New Roman" w:hAnsi="Times New Roman"/>
        </w:rPr>
      </w:pPr>
      <w:r>
        <w:rPr>
          <w:rFonts w:ascii="Times New Roman" w:hAnsi="Times New Roman"/>
        </w:rPr>
        <w:t>6.3 Zpracovatel se zavazuje přijmout veškerá opatření dle čl. 32 nařízení.</w:t>
      </w:r>
    </w:p>
    <w:p w14:paraId="3B321281" w14:textId="77777777" w:rsidR="00FD62E5" w:rsidRDefault="00FD62E5" w:rsidP="00A9496B">
      <w:pPr>
        <w:rPr>
          <w:rFonts w:ascii="Times New Roman" w:hAnsi="Times New Roman"/>
        </w:rPr>
      </w:pPr>
    </w:p>
    <w:p w14:paraId="6C6A437D" w14:textId="7C23B80C" w:rsidR="00A9496B" w:rsidRDefault="00A9496B" w:rsidP="00A9496B">
      <w:pPr>
        <w:rPr>
          <w:rFonts w:ascii="Times New Roman" w:hAnsi="Times New Roman"/>
        </w:rPr>
      </w:pPr>
      <w:r>
        <w:rPr>
          <w:rFonts w:ascii="Times New Roman" w:hAnsi="Times New Roman"/>
        </w:rPr>
        <w:t>6.4 Zpracovatel smí využít ke zpracování Osobních údajů dle tohoto ujednání dalšího</w:t>
      </w:r>
      <w:r w:rsidR="00FD62E5">
        <w:rPr>
          <w:rFonts w:ascii="Times New Roman" w:hAnsi="Times New Roman"/>
        </w:rPr>
        <w:t xml:space="preserve"> </w:t>
      </w:r>
      <w:r>
        <w:rPr>
          <w:rFonts w:ascii="Times New Roman" w:hAnsi="Times New Roman"/>
        </w:rPr>
        <w:t>zpracovatele pouze po předchozím písemném souhlasu správce. Je-li tento souhlas</w:t>
      </w:r>
      <w:r w:rsidR="00FD62E5">
        <w:rPr>
          <w:rFonts w:ascii="Times New Roman" w:hAnsi="Times New Roman"/>
        </w:rPr>
        <w:t xml:space="preserve"> </w:t>
      </w:r>
      <w:r>
        <w:rPr>
          <w:rFonts w:ascii="Times New Roman" w:hAnsi="Times New Roman"/>
        </w:rPr>
        <w:t>udělen, zpracovatel se zavazuje dodržet své povinnosti dle čl. 28 odst. 2 a 4 nařízení.</w:t>
      </w:r>
    </w:p>
    <w:p w14:paraId="6D58A391" w14:textId="77777777" w:rsidR="00FD62E5" w:rsidRDefault="00FD62E5" w:rsidP="00A9496B">
      <w:pPr>
        <w:rPr>
          <w:rFonts w:ascii="Times New Roman" w:hAnsi="Times New Roman"/>
        </w:rPr>
      </w:pPr>
    </w:p>
    <w:p w14:paraId="6406D771" w14:textId="52FC0930" w:rsidR="00A9496B" w:rsidRDefault="00A9496B" w:rsidP="00A9496B">
      <w:pPr>
        <w:rPr>
          <w:rFonts w:ascii="Times New Roman" w:hAnsi="Times New Roman"/>
        </w:rPr>
      </w:pPr>
      <w:r>
        <w:rPr>
          <w:rFonts w:ascii="Times New Roman" w:hAnsi="Times New Roman"/>
        </w:rPr>
        <w:t>6.5 Při své činnosti se zpracovatel zavazuje zohledňovat povahu zpracování, být správci</w:t>
      </w:r>
      <w:r w:rsidR="00FD62E5">
        <w:rPr>
          <w:rFonts w:ascii="Times New Roman" w:hAnsi="Times New Roman"/>
        </w:rPr>
        <w:t xml:space="preserve"> </w:t>
      </w:r>
      <w:r>
        <w:rPr>
          <w:rFonts w:ascii="Times New Roman" w:hAnsi="Times New Roman"/>
        </w:rPr>
        <w:t>nápomocen prostřednictvím vhodných technických a organizačních opatření, pokud</w:t>
      </w:r>
      <w:r w:rsidR="00FD62E5">
        <w:rPr>
          <w:rFonts w:ascii="Times New Roman" w:hAnsi="Times New Roman"/>
        </w:rPr>
        <w:t xml:space="preserve"> </w:t>
      </w:r>
      <w:r>
        <w:rPr>
          <w:rFonts w:ascii="Times New Roman" w:hAnsi="Times New Roman"/>
        </w:rPr>
        <w:t>je to možné, pro splnění správcovy povinnosti reagovat na žádosti o výkon práv</w:t>
      </w:r>
      <w:r w:rsidR="00FD62E5">
        <w:rPr>
          <w:rFonts w:ascii="Times New Roman" w:hAnsi="Times New Roman"/>
        </w:rPr>
        <w:t xml:space="preserve"> </w:t>
      </w:r>
      <w:r>
        <w:rPr>
          <w:rFonts w:ascii="Times New Roman" w:hAnsi="Times New Roman"/>
        </w:rPr>
        <w:t>subjektu údajů stanovených v kapitole III. nařízení a při zajišťování souladu s</w:t>
      </w:r>
      <w:r w:rsidR="00FD62E5">
        <w:rPr>
          <w:rFonts w:ascii="Times New Roman" w:hAnsi="Times New Roman"/>
        </w:rPr>
        <w:t xml:space="preserve"> </w:t>
      </w:r>
      <w:r>
        <w:rPr>
          <w:rFonts w:ascii="Times New Roman" w:hAnsi="Times New Roman"/>
        </w:rPr>
        <w:t>povinnostmi podle článků 32 až 36 nařízení, a to při zohlednění povahy zpracování a</w:t>
      </w:r>
      <w:r w:rsidR="00FD62E5">
        <w:rPr>
          <w:rFonts w:ascii="Times New Roman" w:hAnsi="Times New Roman"/>
        </w:rPr>
        <w:t xml:space="preserve"> </w:t>
      </w:r>
      <w:r>
        <w:rPr>
          <w:rFonts w:ascii="Times New Roman" w:hAnsi="Times New Roman"/>
        </w:rPr>
        <w:t>informací, jež má zpracovatel k dispozici.</w:t>
      </w:r>
    </w:p>
    <w:p w14:paraId="63C5D61A" w14:textId="77777777" w:rsidR="00FD62E5" w:rsidRDefault="00FD62E5" w:rsidP="00A9496B">
      <w:pPr>
        <w:rPr>
          <w:rFonts w:ascii="Times New Roman" w:hAnsi="Times New Roman"/>
        </w:rPr>
      </w:pPr>
    </w:p>
    <w:p w14:paraId="10338C25" w14:textId="0757BAFB" w:rsidR="00A9496B" w:rsidRDefault="00A9496B" w:rsidP="00A9496B">
      <w:pPr>
        <w:rPr>
          <w:rFonts w:ascii="Times New Roman" w:hAnsi="Times New Roman"/>
        </w:rPr>
      </w:pPr>
      <w:r>
        <w:rPr>
          <w:rFonts w:ascii="Times New Roman" w:hAnsi="Times New Roman"/>
        </w:rPr>
        <w:t>6.6 Zpracovatel se zavazuje v souladu s rozhodnutím správci všechny Osobní údaje buď</w:t>
      </w:r>
      <w:r w:rsidR="00FD62E5">
        <w:rPr>
          <w:rFonts w:ascii="Times New Roman" w:hAnsi="Times New Roman"/>
        </w:rPr>
        <w:t xml:space="preserve"> </w:t>
      </w:r>
      <w:r>
        <w:rPr>
          <w:rFonts w:ascii="Times New Roman" w:hAnsi="Times New Roman"/>
        </w:rPr>
        <w:t>vymazat, nebo je vrátit správci po ukončení poskytování služeb spojených se</w:t>
      </w:r>
      <w:r w:rsidR="00FD62E5">
        <w:rPr>
          <w:rFonts w:ascii="Times New Roman" w:hAnsi="Times New Roman"/>
        </w:rPr>
        <w:t xml:space="preserve"> </w:t>
      </w:r>
      <w:r>
        <w:rPr>
          <w:rFonts w:ascii="Times New Roman" w:hAnsi="Times New Roman"/>
        </w:rPr>
        <w:t>zpracováním, nejpozději po ukončení Implementační smlouvy, a vymazat všechny jejich existující</w:t>
      </w:r>
      <w:r w:rsidR="00FD62E5">
        <w:rPr>
          <w:rFonts w:ascii="Times New Roman" w:hAnsi="Times New Roman"/>
        </w:rPr>
        <w:t xml:space="preserve"> </w:t>
      </w:r>
      <w:r>
        <w:rPr>
          <w:rFonts w:ascii="Times New Roman" w:hAnsi="Times New Roman"/>
        </w:rPr>
        <w:t>kopie, pokud příslušné právní předpisy nepožadují uložení daných Osobních údajů.</w:t>
      </w:r>
    </w:p>
    <w:p w14:paraId="67699160" w14:textId="77777777" w:rsidR="00FD62E5" w:rsidRDefault="00FD62E5" w:rsidP="00A9496B">
      <w:pPr>
        <w:rPr>
          <w:rFonts w:ascii="Times New Roman" w:hAnsi="Times New Roman"/>
        </w:rPr>
      </w:pPr>
    </w:p>
    <w:p w14:paraId="288A63E3" w14:textId="07792CFD" w:rsidR="00A9496B" w:rsidRDefault="00A9496B" w:rsidP="00A9496B">
      <w:pPr>
        <w:rPr>
          <w:rFonts w:ascii="Times New Roman" w:hAnsi="Times New Roman"/>
        </w:rPr>
      </w:pPr>
      <w:r>
        <w:rPr>
          <w:rFonts w:ascii="Times New Roman" w:hAnsi="Times New Roman"/>
        </w:rPr>
        <w:t>6.7 Zpracovatel se zavazuje poskytnout správci veškeré informace potřebné k</w:t>
      </w:r>
      <w:r w:rsidR="00FD62E5">
        <w:rPr>
          <w:rFonts w:ascii="Times New Roman" w:hAnsi="Times New Roman"/>
        </w:rPr>
        <w:t> </w:t>
      </w:r>
      <w:r>
        <w:rPr>
          <w:rFonts w:ascii="Times New Roman" w:hAnsi="Times New Roman"/>
        </w:rPr>
        <w:t>doložení</w:t>
      </w:r>
      <w:r w:rsidR="00FD62E5">
        <w:rPr>
          <w:rFonts w:ascii="Times New Roman" w:hAnsi="Times New Roman"/>
        </w:rPr>
        <w:t xml:space="preserve"> </w:t>
      </w:r>
      <w:r>
        <w:rPr>
          <w:rFonts w:ascii="Times New Roman" w:hAnsi="Times New Roman"/>
        </w:rPr>
        <w:t>toho, že byly splněny povinnosti ohledně ochrany Osobních údajů stanovené v</w:t>
      </w:r>
      <w:r w:rsidR="00FD62E5">
        <w:rPr>
          <w:rFonts w:ascii="Times New Roman" w:hAnsi="Times New Roman"/>
        </w:rPr>
        <w:t> </w:t>
      </w:r>
      <w:r>
        <w:rPr>
          <w:rFonts w:ascii="Times New Roman" w:hAnsi="Times New Roman"/>
        </w:rPr>
        <w:t>tomto</w:t>
      </w:r>
      <w:r w:rsidR="00FD62E5">
        <w:rPr>
          <w:rFonts w:ascii="Times New Roman" w:hAnsi="Times New Roman"/>
        </w:rPr>
        <w:t xml:space="preserve"> </w:t>
      </w:r>
      <w:r>
        <w:rPr>
          <w:rFonts w:ascii="Times New Roman" w:hAnsi="Times New Roman"/>
        </w:rPr>
        <w:t>ujednání i ve všech příslušných právních předpisech, a umožnit audity, včetně</w:t>
      </w:r>
      <w:r w:rsidR="00FD62E5">
        <w:rPr>
          <w:rFonts w:ascii="Times New Roman" w:hAnsi="Times New Roman"/>
        </w:rPr>
        <w:t xml:space="preserve"> </w:t>
      </w:r>
      <w:r>
        <w:rPr>
          <w:rFonts w:ascii="Times New Roman" w:hAnsi="Times New Roman"/>
        </w:rPr>
        <w:t>inspekcí, prováděné správcem nebo jiným auditorem, kterého správce pověřil, a k</w:t>
      </w:r>
      <w:r w:rsidR="00FD62E5">
        <w:rPr>
          <w:rFonts w:ascii="Times New Roman" w:hAnsi="Times New Roman"/>
        </w:rPr>
        <w:t xml:space="preserve"> </w:t>
      </w:r>
      <w:r>
        <w:rPr>
          <w:rFonts w:ascii="Times New Roman" w:hAnsi="Times New Roman"/>
        </w:rPr>
        <w:t>těmto auditům přispět.</w:t>
      </w:r>
    </w:p>
    <w:p w14:paraId="60C21C8E" w14:textId="5549CE71" w:rsidR="00A9496B" w:rsidRDefault="00A9496B" w:rsidP="00A9496B">
      <w:pPr>
        <w:rPr>
          <w:rFonts w:ascii="Times New Roman" w:hAnsi="Times New Roman"/>
        </w:rPr>
      </w:pPr>
      <w:r>
        <w:rPr>
          <w:rFonts w:ascii="Times New Roman" w:hAnsi="Times New Roman"/>
        </w:rPr>
        <w:lastRenderedPageBreak/>
        <w:t>6.8 Spolu s povinnostmi z tohoto ujednání se zpracovatel se zavazuje vždy v</w:t>
      </w:r>
      <w:r w:rsidR="00FD62E5">
        <w:rPr>
          <w:rFonts w:ascii="Times New Roman" w:hAnsi="Times New Roman"/>
        </w:rPr>
        <w:t> </w:t>
      </w:r>
      <w:r>
        <w:rPr>
          <w:rFonts w:ascii="Times New Roman" w:hAnsi="Times New Roman"/>
        </w:rPr>
        <w:t>plném</w:t>
      </w:r>
      <w:r w:rsidR="00FD62E5">
        <w:rPr>
          <w:rFonts w:ascii="Times New Roman" w:hAnsi="Times New Roman"/>
        </w:rPr>
        <w:t xml:space="preserve"> </w:t>
      </w:r>
      <w:r>
        <w:rPr>
          <w:rFonts w:ascii="Times New Roman" w:hAnsi="Times New Roman"/>
        </w:rPr>
        <w:t>rozsahu dodržovat všechny další povinnosti plynoucí z právních předpisů o ochraně</w:t>
      </w:r>
      <w:r w:rsidR="00FD62E5">
        <w:rPr>
          <w:rFonts w:ascii="Times New Roman" w:hAnsi="Times New Roman"/>
        </w:rPr>
        <w:t xml:space="preserve"> </w:t>
      </w:r>
      <w:r>
        <w:rPr>
          <w:rFonts w:ascii="Times New Roman" w:hAnsi="Times New Roman"/>
        </w:rPr>
        <w:t>osobních údajů (včetně nařízení) a odpovídá správci za veškerou újmu, pokud</w:t>
      </w:r>
      <w:r w:rsidR="00FD62E5">
        <w:rPr>
          <w:rFonts w:ascii="Times New Roman" w:hAnsi="Times New Roman"/>
        </w:rPr>
        <w:t xml:space="preserve"> </w:t>
      </w:r>
      <w:r>
        <w:rPr>
          <w:rFonts w:ascii="Times New Roman" w:hAnsi="Times New Roman"/>
        </w:rPr>
        <w:t>kteroukoli z těchto povinností poruší.</w:t>
      </w:r>
    </w:p>
    <w:p w14:paraId="423E7F16" w14:textId="77777777" w:rsidR="00FD62E5" w:rsidRDefault="00FD62E5" w:rsidP="00A9496B">
      <w:pPr>
        <w:rPr>
          <w:rFonts w:ascii="Times New Roman" w:hAnsi="Times New Roman"/>
        </w:rPr>
      </w:pPr>
    </w:p>
    <w:p w14:paraId="11CE5EBD" w14:textId="06912450" w:rsidR="00A9496B" w:rsidRDefault="00A9496B" w:rsidP="00A9496B">
      <w:pPr>
        <w:rPr>
          <w:rFonts w:ascii="Times New Roman" w:hAnsi="Times New Roman"/>
        </w:rPr>
      </w:pPr>
      <w:r>
        <w:rPr>
          <w:rFonts w:ascii="Times New Roman" w:hAnsi="Times New Roman"/>
        </w:rPr>
        <w:t>6.9 V případě prokázání porušení povinností vyplývajících z výše uvedeného ujednání a právních norem na ochranu osobních údajů je dodavatel povinen k zaplacení smluvní pokuty 20% z ceny předmětu plnění</w:t>
      </w:r>
      <w:r w:rsidR="00FD62E5">
        <w:rPr>
          <w:rFonts w:ascii="Times New Roman" w:hAnsi="Times New Roman"/>
        </w:rPr>
        <w:t xml:space="preserve"> </w:t>
      </w:r>
      <w:r>
        <w:rPr>
          <w:rFonts w:ascii="Times New Roman" w:hAnsi="Times New Roman"/>
        </w:rPr>
        <w:t>za každé jednotlivé prokázané porušení ustanovení uvedeného zákona. Právo ONN a NRK na náhradu škody zvlášť a v plné výši tím není dotčeno.</w:t>
      </w:r>
      <w:bookmarkEnd w:id="25"/>
    </w:p>
    <w:p w14:paraId="35152265" w14:textId="77777777" w:rsidR="00BC755C" w:rsidRPr="002647E6" w:rsidRDefault="00BC755C" w:rsidP="002647E6">
      <w:pPr>
        <w:rPr>
          <w:rFonts w:ascii="Times New Roman" w:hAnsi="Times New Roman"/>
        </w:rPr>
      </w:pPr>
    </w:p>
    <w:sectPr w:rsidR="00BC755C" w:rsidRPr="002647E6" w:rsidSect="00CF4A36">
      <w:footerReference w:type="defaul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FE464F" w14:textId="77777777" w:rsidR="00D54F78" w:rsidRDefault="00D54F78" w:rsidP="00DA326D">
      <w:r>
        <w:separator/>
      </w:r>
    </w:p>
  </w:endnote>
  <w:endnote w:type="continuationSeparator" w:id="0">
    <w:p w14:paraId="17787239" w14:textId="77777777" w:rsidR="00D54F78" w:rsidRDefault="00D54F78" w:rsidP="00DA3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7E197" w14:textId="77777777" w:rsidR="005A3419" w:rsidRPr="00691AF6" w:rsidRDefault="005A3419" w:rsidP="00691AF6">
    <w:pPr>
      <w:tabs>
        <w:tab w:val="center" w:pos="4703"/>
        <w:tab w:val="right" w:pos="9406"/>
      </w:tabs>
      <w:jc w:val="right"/>
    </w:pPr>
    <w:r w:rsidRPr="00C71556">
      <w:t xml:space="preserve">Strana </w:t>
    </w:r>
    <w:r w:rsidRPr="00C71556">
      <w:pgNum/>
    </w:r>
    <w:r w:rsidRPr="00C71556">
      <w:t xml:space="preserve"> (</w:t>
    </w:r>
    <w:r w:rsidRPr="00C71556">
      <w:rPr>
        <w:rStyle w:val="slostrnky"/>
      </w:rPr>
      <w:fldChar w:fldCharType="begin"/>
    </w:r>
    <w:r w:rsidRPr="00C71556">
      <w:rPr>
        <w:rStyle w:val="slostrnky"/>
      </w:rPr>
      <w:instrText xml:space="preserve"> NUMPAGES </w:instrText>
    </w:r>
    <w:r w:rsidRPr="00C71556">
      <w:rPr>
        <w:rStyle w:val="slostrnky"/>
      </w:rPr>
      <w:fldChar w:fldCharType="separate"/>
    </w:r>
    <w:r>
      <w:rPr>
        <w:rStyle w:val="slostrnky"/>
      </w:rPr>
      <w:t>14</w:t>
    </w:r>
    <w:r w:rsidRPr="00C71556">
      <w:rPr>
        <w:rStyle w:val="slostrnky"/>
      </w:rPr>
      <w:fldChar w:fldCharType="end"/>
    </w:r>
    <w:r w:rsidRPr="00C71556">
      <w:rPr>
        <w:rStyle w:val="slostrnky"/>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2762D" w14:textId="77777777" w:rsidR="005A3419" w:rsidRDefault="005A3419" w:rsidP="00691AF6">
    <w:pPr>
      <w:tabs>
        <w:tab w:val="center" w:pos="4703"/>
        <w:tab w:val="right" w:pos="9406"/>
      </w:tabs>
      <w:jc w:val="right"/>
    </w:pPr>
    <w:r w:rsidRPr="00C71556">
      <w:t xml:space="preserve">Strana </w:t>
    </w:r>
    <w:r w:rsidRPr="00C71556">
      <w:pgNum/>
    </w:r>
    <w:r w:rsidRPr="00C71556">
      <w:t xml:space="preserve"> (</w:t>
    </w:r>
    <w:r w:rsidRPr="00C71556">
      <w:rPr>
        <w:rStyle w:val="slostrnky"/>
      </w:rPr>
      <w:fldChar w:fldCharType="begin"/>
    </w:r>
    <w:r w:rsidRPr="00C71556">
      <w:rPr>
        <w:rStyle w:val="slostrnky"/>
      </w:rPr>
      <w:instrText xml:space="preserve"> NUMPAGES </w:instrText>
    </w:r>
    <w:r w:rsidRPr="00C71556">
      <w:rPr>
        <w:rStyle w:val="slostrnky"/>
      </w:rPr>
      <w:fldChar w:fldCharType="separate"/>
    </w:r>
    <w:r>
      <w:rPr>
        <w:rStyle w:val="slostrnky"/>
      </w:rPr>
      <w:t>14</w:t>
    </w:r>
    <w:r w:rsidRPr="00C71556">
      <w:rPr>
        <w:rStyle w:val="slostrnky"/>
      </w:rPr>
      <w:fldChar w:fldCharType="end"/>
    </w:r>
    <w:r w:rsidRPr="00C71556">
      <w:rPr>
        <w:rStyle w:val="slostrnky"/>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60D127" w14:textId="77777777" w:rsidR="00D54F78" w:rsidRDefault="00D54F78" w:rsidP="00DA326D">
      <w:r>
        <w:separator/>
      </w:r>
    </w:p>
  </w:footnote>
  <w:footnote w:type="continuationSeparator" w:id="0">
    <w:p w14:paraId="2A1B78CB" w14:textId="77777777" w:rsidR="00D54F78" w:rsidRDefault="00D54F78" w:rsidP="00DA32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E03B8"/>
    <w:multiLevelType w:val="hybridMultilevel"/>
    <w:tmpl w:val="D92AC14A"/>
    <w:lvl w:ilvl="0" w:tplc="D47AE522">
      <w:numFmt w:val="bullet"/>
      <w:lvlText w:val="-"/>
      <w:lvlJc w:val="left"/>
      <w:pPr>
        <w:ind w:left="1068" w:hanging="360"/>
      </w:pPr>
      <w:rPr>
        <w:rFonts w:ascii="Times New Roman" w:eastAsiaTheme="majorEastAsia"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 w15:restartNumberingAfterBreak="0">
    <w:nsid w:val="0CB7726F"/>
    <w:multiLevelType w:val="hybridMultilevel"/>
    <w:tmpl w:val="BF301A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BD54D9"/>
    <w:multiLevelType w:val="hybridMultilevel"/>
    <w:tmpl w:val="DB74875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0D4678B0"/>
    <w:multiLevelType w:val="hybridMultilevel"/>
    <w:tmpl w:val="FC4CAF4A"/>
    <w:lvl w:ilvl="0" w:tplc="4880DAE4">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4" w15:restartNumberingAfterBreak="0">
    <w:nsid w:val="0EDB17D1"/>
    <w:multiLevelType w:val="hybridMultilevel"/>
    <w:tmpl w:val="D45A3EA0"/>
    <w:lvl w:ilvl="0" w:tplc="873ED496">
      <w:start w:val="1"/>
      <w:numFmt w:val="bullet"/>
      <w:pStyle w:val="NormalBullet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11B660C"/>
    <w:multiLevelType w:val="hybridMultilevel"/>
    <w:tmpl w:val="62EEC1C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4C636E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61C59A9"/>
    <w:multiLevelType w:val="hybridMultilevel"/>
    <w:tmpl w:val="D0166D3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F9663C9"/>
    <w:multiLevelType w:val="hybridMultilevel"/>
    <w:tmpl w:val="837CB87A"/>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rPr>
        <w:b w:val="0"/>
        <w:bCs/>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2926F83"/>
    <w:multiLevelType w:val="hybridMultilevel"/>
    <w:tmpl w:val="6980DD92"/>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3616D78"/>
    <w:multiLevelType w:val="hybridMultilevel"/>
    <w:tmpl w:val="89307B56"/>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39D7F7C"/>
    <w:multiLevelType w:val="hybridMultilevel"/>
    <w:tmpl w:val="2B7A5D24"/>
    <w:lvl w:ilvl="0" w:tplc="D47AE522">
      <w:numFmt w:val="bullet"/>
      <w:lvlText w:val="-"/>
      <w:lvlJc w:val="left"/>
      <w:pPr>
        <w:ind w:left="1068" w:hanging="360"/>
      </w:pPr>
      <w:rPr>
        <w:rFonts w:ascii="Times New Roman" w:eastAsiaTheme="majorEastAsia" w:hAnsi="Times New Roman" w:cs="Times New Roman"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2" w15:restartNumberingAfterBreak="0">
    <w:nsid w:val="26D43F90"/>
    <w:multiLevelType w:val="hybridMultilevel"/>
    <w:tmpl w:val="C0E80134"/>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26ED1590"/>
    <w:multiLevelType w:val="hybridMultilevel"/>
    <w:tmpl w:val="837CB87A"/>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rPr>
        <w:b w:val="0"/>
        <w:bCs/>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294C79C8"/>
    <w:multiLevelType w:val="hybridMultilevel"/>
    <w:tmpl w:val="82B2901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00F5D3E"/>
    <w:multiLevelType w:val="multilevel"/>
    <w:tmpl w:val="A0568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C63771"/>
    <w:multiLevelType w:val="hybridMultilevel"/>
    <w:tmpl w:val="62EEC1C2"/>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2E81CA3"/>
    <w:multiLevelType w:val="hybridMultilevel"/>
    <w:tmpl w:val="BF7ED412"/>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3AB52C4"/>
    <w:multiLevelType w:val="hybridMultilevel"/>
    <w:tmpl w:val="BF7ED412"/>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3850144D"/>
    <w:multiLevelType w:val="hybridMultilevel"/>
    <w:tmpl w:val="7C427E0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400129DE"/>
    <w:multiLevelType w:val="hybridMultilevel"/>
    <w:tmpl w:val="C858842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415767DE"/>
    <w:multiLevelType w:val="multilevel"/>
    <w:tmpl w:val="EDA69960"/>
    <w:lvl w:ilvl="0">
      <w:start w:val="1"/>
      <w:numFmt w:val="bullet"/>
      <w:lvlText w:val="o"/>
      <w:lvlJc w:val="left"/>
      <w:pPr>
        <w:ind w:left="432" w:hanging="432"/>
      </w:pPr>
      <w:rPr>
        <w:rFonts w:ascii="Courier New" w:hAnsi="Courier New" w:cs="Courier New" w:hint="default"/>
        <w:b/>
        <w:bCs/>
      </w:rPr>
    </w:lvl>
    <w:lvl w:ilvl="1">
      <w:start w:val="4"/>
      <w:numFmt w:val="bullet"/>
      <w:lvlText w:val="-"/>
      <w:lvlJc w:val="left"/>
      <w:pPr>
        <w:ind w:left="360" w:hanging="360"/>
      </w:pPr>
      <w:rPr>
        <w:rFonts w:ascii="Arial Narrow" w:eastAsia="Times New Roman" w:hAnsi="Arial Narrow" w:cs="Times New Roman"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458E2CDD"/>
    <w:multiLevelType w:val="hybridMultilevel"/>
    <w:tmpl w:val="C1569C8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47734960"/>
    <w:multiLevelType w:val="hybridMultilevel"/>
    <w:tmpl w:val="5ADC3454"/>
    <w:lvl w:ilvl="0" w:tplc="FFFFFFF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CBF1281"/>
    <w:multiLevelType w:val="hybridMultilevel"/>
    <w:tmpl w:val="65BC7BE8"/>
    <w:lvl w:ilvl="0" w:tplc="09A8D5D2">
      <w:start w:val="1"/>
      <w:numFmt w:val="decimal"/>
      <w:lvlText w:val="%1."/>
      <w:lvlJc w:val="left"/>
      <w:pPr>
        <w:ind w:left="360" w:hanging="360"/>
      </w:pPr>
      <w:rPr>
        <w:rFonts w:hint="default"/>
        <w:color w:val="00000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4E402060"/>
    <w:multiLevelType w:val="hybridMultilevel"/>
    <w:tmpl w:val="7C5C39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5F6707"/>
    <w:multiLevelType w:val="multilevel"/>
    <w:tmpl w:val="8892E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03B2849"/>
    <w:multiLevelType w:val="hybridMultilevel"/>
    <w:tmpl w:val="C0E80134"/>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58B860FD"/>
    <w:multiLevelType w:val="hybridMultilevel"/>
    <w:tmpl w:val="40986A4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CF8510D"/>
    <w:multiLevelType w:val="hybridMultilevel"/>
    <w:tmpl w:val="89307B56"/>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5E257033"/>
    <w:multiLevelType w:val="hybridMultilevel"/>
    <w:tmpl w:val="89307B56"/>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5F3A71F1"/>
    <w:multiLevelType w:val="hybridMultilevel"/>
    <w:tmpl w:val="89307B56"/>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6953760E"/>
    <w:multiLevelType w:val="hybridMultilevel"/>
    <w:tmpl w:val="0A06047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6CBF2DAB"/>
    <w:multiLevelType w:val="multilevel"/>
    <w:tmpl w:val="84485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EB32076"/>
    <w:multiLevelType w:val="hybridMultilevel"/>
    <w:tmpl w:val="9B1E4EE4"/>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71286D79"/>
    <w:multiLevelType w:val="hybridMultilevel"/>
    <w:tmpl w:val="7C427E0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762B0E75"/>
    <w:multiLevelType w:val="hybridMultilevel"/>
    <w:tmpl w:val="B930E4EC"/>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78BC0801"/>
    <w:multiLevelType w:val="hybridMultilevel"/>
    <w:tmpl w:val="7C427E0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7A6A787C"/>
    <w:multiLevelType w:val="hybridMultilevel"/>
    <w:tmpl w:val="DF4049B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B5E2B09"/>
    <w:multiLevelType w:val="hybridMultilevel"/>
    <w:tmpl w:val="837CB87A"/>
    <w:lvl w:ilvl="0" w:tplc="8D50BADA">
      <w:start w:val="1"/>
      <w:numFmt w:val="decimal"/>
      <w:lvlText w:val="%1."/>
      <w:lvlJc w:val="left"/>
      <w:pPr>
        <w:ind w:left="360" w:hanging="360"/>
      </w:pPr>
      <w:rPr>
        <w:b w:val="0"/>
        <w:bCs/>
      </w:rPr>
    </w:lvl>
    <w:lvl w:ilvl="1" w:tplc="B58409E2">
      <w:start w:val="1"/>
      <w:numFmt w:val="lowerLetter"/>
      <w:lvlText w:val="%2."/>
      <w:lvlJc w:val="left"/>
      <w:pPr>
        <w:ind w:left="1080" w:hanging="360"/>
      </w:pPr>
      <w:rPr>
        <w:b w:val="0"/>
        <w:bCs/>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7FBF21C8"/>
    <w:multiLevelType w:val="hybridMultilevel"/>
    <w:tmpl w:val="0A06047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904335968">
    <w:abstractNumId w:val="22"/>
  </w:num>
  <w:num w:numId="2" w16cid:durableId="1289777094">
    <w:abstractNumId w:val="32"/>
  </w:num>
  <w:num w:numId="3" w16cid:durableId="280109798">
    <w:abstractNumId w:val="40"/>
  </w:num>
  <w:num w:numId="4" w16cid:durableId="738408578">
    <w:abstractNumId w:val="16"/>
  </w:num>
  <w:num w:numId="5" w16cid:durableId="978538494">
    <w:abstractNumId w:val="37"/>
  </w:num>
  <w:num w:numId="6" w16cid:durableId="243300155">
    <w:abstractNumId w:val="5"/>
  </w:num>
  <w:num w:numId="7" w16cid:durableId="2026862947">
    <w:abstractNumId w:val="35"/>
  </w:num>
  <w:num w:numId="8" w16cid:durableId="1290088245">
    <w:abstractNumId w:val="24"/>
  </w:num>
  <w:num w:numId="9" w16cid:durableId="1062868026">
    <w:abstractNumId w:val="23"/>
  </w:num>
  <w:num w:numId="10" w16cid:durableId="1440100541">
    <w:abstractNumId w:val="9"/>
  </w:num>
  <w:num w:numId="11" w16cid:durableId="1361541946">
    <w:abstractNumId w:val="36"/>
  </w:num>
  <w:num w:numId="12" w16cid:durableId="1948733770">
    <w:abstractNumId w:val="17"/>
  </w:num>
  <w:num w:numId="13" w16cid:durableId="471607232">
    <w:abstractNumId w:val="39"/>
  </w:num>
  <w:num w:numId="14" w16cid:durableId="1054426908">
    <w:abstractNumId w:val="27"/>
  </w:num>
  <w:num w:numId="15" w16cid:durableId="450783561">
    <w:abstractNumId w:val="4"/>
  </w:num>
  <w:num w:numId="16" w16cid:durableId="610743840">
    <w:abstractNumId w:val="18"/>
  </w:num>
  <w:num w:numId="17" w16cid:durableId="487407135">
    <w:abstractNumId w:val="10"/>
  </w:num>
  <w:num w:numId="18" w16cid:durableId="1308361722">
    <w:abstractNumId w:val="30"/>
  </w:num>
  <w:num w:numId="19" w16cid:durableId="826242727">
    <w:abstractNumId w:val="31"/>
  </w:num>
  <w:num w:numId="20" w16cid:durableId="44182158">
    <w:abstractNumId w:val="20"/>
  </w:num>
  <w:num w:numId="21" w16cid:durableId="2082485655">
    <w:abstractNumId w:val="25"/>
  </w:num>
  <w:num w:numId="22" w16cid:durableId="804391376">
    <w:abstractNumId w:val="19"/>
  </w:num>
  <w:num w:numId="23" w16cid:durableId="838622758">
    <w:abstractNumId w:val="12"/>
  </w:num>
  <w:num w:numId="24" w16cid:durableId="1951620630">
    <w:abstractNumId w:val="13"/>
  </w:num>
  <w:num w:numId="25" w16cid:durableId="220561275">
    <w:abstractNumId w:val="34"/>
  </w:num>
  <w:num w:numId="26" w16cid:durableId="639311803">
    <w:abstractNumId w:val="2"/>
  </w:num>
  <w:num w:numId="27" w16cid:durableId="370497749">
    <w:abstractNumId w:val="38"/>
  </w:num>
  <w:num w:numId="28" w16cid:durableId="555510622">
    <w:abstractNumId w:val="8"/>
  </w:num>
  <w:num w:numId="29" w16cid:durableId="249893751">
    <w:abstractNumId w:val="26"/>
  </w:num>
  <w:num w:numId="30" w16cid:durableId="1049915730">
    <w:abstractNumId w:val="15"/>
  </w:num>
  <w:num w:numId="31" w16cid:durableId="1849370434">
    <w:abstractNumId w:val="33"/>
  </w:num>
  <w:num w:numId="32" w16cid:durableId="1666787808">
    <w:abstractNumId w:val="29"/>
  </w:num>
  <w:num w:numId="33" w16cid:durableId="2091080735">
    <w:abstractNumId w:val="14"/>
  </w:num>
  <w:num w:numId="34" w16cid:durableId="1487091720">
    <w:abstractNumId w:val="21"/>
  </w:num>
  <w:num w:numId="35" w16cid:durableId="680283324">
    <w:abstractNumId w:val="0"/>
  </w:num>
  <w:num w:numId="36" w16cid:durableId="1025865381">
    <w:abstractNumId w:val="6"/>
  </w:num>
  <w:num w:numId="37" w16cid:durableId="1461265327">
    <w:abstractNumId w:val="3"/>
  </w:num>
  <w:num w:numId="38" w16cid:durableId="1382630132">
    <w:abstractNumId w:val="1"/>
  </w:num>
  <w:num w:numId="39" w16cid:durableId="1736660547">
    <w:abstractNumId w:val="28"/>
  </w:num>
  <w:num w:numId="40" w16cid:durableId="16877135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053858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37588243">
    <w:abstractNumId w:val="0"/>
  </w:num>
  <w:num w:numId="43" w16cid:durableId="761947937">
    <w:abstractNumId w:val="11"/>
  </w:num>
  <w:num w:numId="44" w16cid:durableId="948731877">
    <w:abstractNumId w:val="7"/>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ária Bosnovičová">
    <w15:presenceInfo w15:providerId="AD" w15:userId="S::bosnovicova@pureventures.cz::348e13a2-cd54-43fc-af8f-e43373526a1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BE3"/>
    <w:rsid w:val="000008FB"/>
    <w:rsid w:val="00021459"/>
    <w:rsid w:val="0003192E"/>
    <w:rsid w:val="00035730"/>
    <w:rsid w:val="00042588"/>
    <w:rsid w:val="000431FF"/>
    <w:rsid w:val="000456C4"/>
    <w:rsid w:val="00047054"/>
    <w:rsid w:val="00051024"/>
    <w:rsid w:val="00053788"/>
    <w:rsid w:val="000574DC"/>
    <w:rsid w:val="00063394"/>
    <w:rsid w:val="0006563B"/>
    <w:rsid w:val="000660E9"/>
    <w:rsid w:val="00072B5E"/>
    <w:rsid w:val="00072D64"/>
    <w:rsid w:val="0007632F"/>
    <w:rsid w:val="0008294E"/>
    <w:rsid w:val="00083E55"/>
    <w:rsid w:val="0008486E"/>
    <w:rsid w:val="00097D1B"/>
    <w:rsid w:val="000A4B17"/>
    <w:rsid w:val="000B0601"/>
    <w:rsid w:val="000B4472"/>
    <w:rsid w:val="000C13F2"/>
    <w:rsid w:val="000C4D44"/>
    <w:rsid w:val="000D6878"/>
    <w:rsid w:val="000E5771"/>
    <w:rsid w:val="000F262B"/>
    <w:rsid w:val="001026F0"/>
    <w:rsid w:val="00103595"/>
    <w:rsid w:val="00113885"/>
    <w:rsid w:val="001143D3"/>
    <w:rsid w:val="00115D4D"/>
    <w:rsid w:val="00121FB3"/>
    <w:rsid w:val="001227F5"/>
    <w:rsid w:val="00124095"/>
    <w:rsid w:val="0012606D"/>
    <w:rsid w:val="00126DB1"/>
    <w:rsid w:val="00132CD0"/>
    <w:rsid w:val="00133E52"/>
    <w:rsid w:val="00136A4A"/>
    <w:rsid w:val="00141DB5"/>
    <w:rsid w:val="00143195"/>
    <w:rsid w:val="0014465F"/>
    <w:rsid w:val="001521D3"/>
    <w:rsid w:val="001538FB"/>
    <w:rsid w:val="00160D74"/>
    <w:rsid w:val="00161157"/>
    <w:rsid w:val="00161385"/>
    <w:rsid w:val="0016152B"/>
    <w:rsid w:val="00163EDB"/>
    <w:rsid w:val="00173090"/>
    <w:rsid w:val="00176BFF"/>
    <w:rsid w:val="0017732D"/>
    <w:rsid w:val="00177905"/>
    <w:rsid w:val="00181C4C"/>
    <w:rsid w:val="00182C69"/>
    <w:rsid w:val="001861BB"/>
    <w:rsid w:val="001963CB"/>
    <w:rsid w:val="001A48C4"/>
    <w:rsid w:val="001A685D"/>
    <w:rsid w:val="001A7C3C"/>
    <w:rsid w:val="001B3AB0"/>
    <w:rsid w:val="001C0644"/>
    <w:rsid w:val="001C1286"/>
    <w:rsid w:val="001C4EF5"/>
    <w:rsid w:val="001C664F"/>
    <w:rsid w:val="001C72AE"/>
    <w:rsid w:val="001E0167"/>
    <w:rsid w:val="001E02CB"/>
    <w:rsid w:val="001E1CBF"/>
    <w:rsid w:val="001E2633"/>
    <w:rsid w:val="001E27F4"/>
    <w:rsid w:val="001F014B"/>
    <w:rsid w:val="001F0F83"/>
    <w:rsid w:val="001F5774"/>
    <w:rsid w:val="001F5D0B"/>
    <w:rsid w:val="00202E99"/>
    <w:rsid w:val="002038B2"/>
    <w:rsid w:val="00212BD1"/>
    <w:rsid w:val="00224C81"/>
    <w:rsid w:val="00225647"/>
    <w:rsid w:val="002352FF"/>
    <w:rsid w:val="00236D13"/>
    <w:rsid w:val="0024321F"/>
    <w:rsid w:val="0024659E"/>
    <w:rsid w:val="002513DA"/>
    <w:rsid w:val="002606BD"/>
    <w:rsid w:val="002647E6"/>
    <w:rsid w:val="0027105C"/>
    <w:rsid w:val="0027229B"/>
    <w:rsid w:val="00276137"/>
    <w:rsid w:val="00280B50"/>
    <w:rsid w:val="002840C3"/>
    <w:rsid w:val="0029070A"/>
    <w:rsid w:val="00291484"/>
    <w:rsid w:val="00292DD5"/>
    <w:rsid w:val="0029332F"/>
    <w:rsid w:val="00293837"/>
    <w:rsid w:val="00295680"/>
    <w:rsid w:val="00295A4A"/>
    <w:rsid w:val="002973D1"/>
    <w:rsid w:val="002A0FF1"/>
    <w:rsid w:val="002A288B"/>
    <w:rsid w:val="002A5AD0"/>
    <w:rsid w:val="002A5D41"/>
    <w:rsid w:val="002C1711"/>
    <w:rsid w:val="002C5477"/>
    <w:rsid w:val="002E0AE8"/>
    <w:rsid w:val="002F10A9"/>
    <w:rsid w:val="002F2637"/>
    <w:rsid w:val="002F35F4"/>
    <w:rsid w:val="002F654D"/>
    <w:rsid w:val="003021B1"/>
    <w:rsid w:val="00303403"/>
    <w:rsid w:val="003045FF"/>
    <w:rsid w:val="00305743"/>
    <w:rsid w:val="00314BFE"/>
    <w:rsid w:val="00317BF9"/>
    <w:rsid w:val="003240B4"/>
    <w:rsid w:val="00324345"/>
    <w:rsid w:val="003245B9"/>
    <w:rsid w:val="00342BC0"/>
    <w:rsid w:val="00345CF4"/>
    <w:rsid w:val="00350A80"/>
    <w:rsid w:val="003554AE"/>
    <w:rsid w:val="00355D19"/>
    <w:rsid w:val="00364E0C"/>
    <w:rsid w:val="0037618D"/>
    <w:rsid w:val="00376487"/>
    <w:rsid w:val="003776BC"/>
    <w:rsid w:val="003777E0"/>
    <w:rsid w:val="003877E2"/>
    <w:rsid w:val="00390D76"/>
    <w:rsid w:val="00392DB9"/>
    <w:rsid w:val="003A416E"/>
    <w:rsid w:val="003A7773"/>
    <w:rsid w:val="003B6C19"/>
    <w:rsid w:val="003C087E"/>
    <w:rsid w:val="003C0F48"/>
    <w:rsid w:val="003C4ED8"/>
    <w:rsid w:val="003D42B1"/>
    <w:rsid w:val="003D5B4A"/>
    <w:rsid w:val="003E0F46"/>
    <w:rsid w:val="003E4F43"/>
    <w:rsid w:val="003F1423"/>
    <w:rsid w:val="003F1435"/>
    <w:rsid w:val="003F4B2C"/>
    <w:rsid w:val="003F4D33"/>
    <w:rsid w:val="0040515C"/>
    <w:rsid w:val="00410C8F"/>
    <w:rsid w:val="00412A04"/>
    <w:rsid w:val="00414338"/>
    <w:rsid w:val="00416D2D"/>
    <w:rsid w:val="00421B62"/>
    <w:rsid w:val="0043096B"/>
    <w:rsid w:val="00437D39"/>
    <w:rsid w:val="00443448"/>
    <w:rsid w:val="00445773"/>
    <w:rsid w:val="00452833"/>
    <w:rsid w:val="00454505"/>
    <w:rsid w:val="0045554F"/>
    <w:rsid w:val="00461C79"/>
    <w:rsid w:val="00463C23"/>
    <w:rsid w:val="00464905"/>
    <w:rsid w:val="00472294"/>
    <w:rsid w:val="00472938"/>
    <w:rsid w:val="004733AC"/>
    <w:rsid w:val="00477245"/>
    <w:rsid w:val="00486673"/>
    <w:rsid w:val="004A0A1C"/>
    <w:rsid w:val="004A5660"/>
    <w:rsid w:val="004D04F4"/>
    <w:rsid w:val="004D7DBE"/>
    <w:rsid w:val="004E3200"/>
    <w:rsid w:val="004E4C62"/>
    <w:rsid w:val="004E60C8"/>
    <w:rsid w:val="00502C2C"/>
    <w:rsid w:val="0050509D"/>
    <w:rsid w:val="005139E7"/>
    <w:rsid w:val="00515363"/>
    <w:rsid w:val="0051785E"/>
    <w:rsid w:val="00520C15"/>
    <w:rsid w:val="00522E5B"/>
    <w:rsid w:val="005349CC"/>
    <w:rsid w:val="00534ED4"/>
    <w:rsid w:val="005354F2"/>
    <w:rsid w:val="0053724F"/>
    <w:rsid w:val="005379D0"/>
    <w:rsid w:val="0054217D"/>
    <w:rsid w:val="00551E5C"/>
    <w:rsid w:val="00552A9F"/>
    <w:rsid w:val="00562274"/>
    <w:rsid w:val="00563623"/>
    <w:rsid w:val="00565B82"/>
    <w:rsid w:val="00567D07"/>
    <w:rsid w:val="00571AFB"/>
    <w:rsid w:val="005735AF"/>
    <w:rsid w:val="00576403"/>
    <w:rsid w:val="005769A1"/>
    <w:rsid w:val="00577550"/>
    <w:rsid w:val="00577CA3"/>
    <w:rsid w:val="005843AA"/>
    <w:rsid w:val="00586B87"/>
    <w:rsid w:val="00591112"/>
    <w:rsid w:val="00596A38"/>
    <w:rsid w:val="005A3419"/>
    <w:rsid w:val="005A4132"/>
    <w:rsid w:val="005A7825"/>
    <w:rsid w:val="005B0925"/>
    <w:rsid w:val="005B12E9"/>
    <w:rsid w:val="005B3972"/>
    <w:rsid w:val="005B43B2"/>
    <w:rsid w:val="005B5157"/>
    <w:rsid w:val="005B5BE3"/>
    <w:rsid w:val="005B7277"/>
    <w:rsid w:val="005C2461"/>
    <w:rsid w:val="005C46F4"/>
    <w:rsid w:val="005C5A84"/>
    <w:rsid w:val="005C75CE"/>
    <w:rsid w:val="005F1818"/>
    <w:rsid w:val="005F29A6"/>
    <w:rsid w:val="005F7795"/>
    <w:rsid w:val="005F7DF9"/>
    <w:rsid w:val="00600FE7"/>
    <w:rsid w:val="006045B6"/>
    <w:rsid w:val="0060476F"/>
    <w:rsid w:val="00604ADD"/>
    <w:rsid w:val="00612C00"/>
    <w:rsid w:val="00615BBD"/>
    <w:rsid w:val="006174A3"/>
    <w:rsid w:val="00627B1C"/>
    <w:rsid w:val="0063175B"/>
    <w:rsid w:val="00636B3F"/>
    <w:rsid w:val="00641837"/>
    <w:rsid w:val="00642510"/>
    <w:rsid w:val="00650FE9"/>
    <w:rsid w:val="006513B4"/>
    <w:rsid w:val="00661652"/>
    <w:rsid w:val="0066393F"/>
    <w:rsid w:val="006642BF"/>
    <w:rsid w:val="00666F3C"/>
    <w:rsid w:val="00673529"/>
    <w:rsid w:val="00675A6B"/>
    <w:rsid w:val="00691AF6"/>
    <w:rsid w:val="00696371"/>
    <w:rsid w:val="006A01AF"/>
    <w:rsid w:val="006A4541"/>
    <w:rsid w:val="006B1710"/>
    <w:rsid w:val="006C10EC"/>
    <w:rsid w:val="006C3AB2"/>
    <w:rsid w:val="006C54AA"/>
    <w:rsid w:val="006D1CA6"/>
    <w:rsid w:val="006D27BE"/>
    <w:rsid w:val="006D2C09"/>
    <w:rsid w:val="006D5AF7"/>
    <w:rsid w:val="006E7C9C"/>
    <w:rsid w:val="006F0C8E"/>
    <w:rsid w:val="006F61A4"/>
    <w:rsid w:val="00704B1C"/>
    <w:rsid w:val="0070670B"/>
    <w:rsid w:val="00706FB9"/>
    <w:rsid w:val="00716084"/>
    <w:rsid w:val="007218B3"/>
    <w:rsid w:val="00727EF6"/>
    <w:rsid w:val="0073047E"/>
    <w:rsid w:val="00733907"/>
    <w:rsid w:val="00734399"/>
    <w:rsid w:val="00736606"/>
    <w:rsid w:val="00740201"/>
    <w:rsid w:val="00742CBD"/>
    <w:rsid w:val="007444D8"/>
    <w:rsid w:val="00744C3B"/>
    <w:rsid w:val="00755017"/>
    <w:rsid w:val="00755E37"/>
    <w:rsid w:val="0076244C"/>
    <w:rsid w:val="00763933"/>
    <w:rsid w:val="00765795"/>
    <w:rsid w:val="0076587F"/>
    <w:rsid w:val="00771276"/>
    <w:rsid w:val="00771410"/>
    <w:rsid w:val="0077315D"/>
    <w:rsid w:val="00781EE6"/>
    <w:rsid w:val="00784A90"/>
    <w:rsid w:val="00786B5A"/>
    <w:rsid w:val="00796C87"/>
    <w:rsid w:val="00797E5A"/>
    <w:rsid w:val="007A7DD7"/>
    <w:rsid w:val="007B1431"/>
    <w:rsid w:val="007B647E"/>
    <w:rsid w:val="007B7843"/>
    <w:rsid w:val="007C4714"/>
    <w:rsid w:val="007C4C1E"/>
    <w:rsid w:val="007C644A"/>
    <w:rsid w:val="007D6D2C"/>
    <w:rsid w:val="007D6ED7"/>
    <w:rsid w:val="007E03F6"/>
    <w:rsid w:val="007E2AB2"/>
    <w:rsid w:val="007E33D5"/>
    <w:rsid w:val="007F0566"/>
    <w:rsid w:val="007F436E"/>
    <w:rsid w:val="008039D1"/>
    <w:rsid w:val="00805368"/>
    <w:rsid w:val="00812D91"/>
    <w:rsid w:val="00813A87"/>
    <w:rsid w:val="008159EB"/>
    <w:rsid w:val="00822C49"/>
    <w:rsid w:val="008254BB"/>
    <w:rsid w:val="008317F1"/>
    <w:rsid w:val="0083513B"/>
    <w:rsid w:val="00835A1E"/>
    <w:rsid w:val="00835DED"/>
    <w:rsid w:val="00841F5E"/>
    <w:rsid w:val="00847631"/>
    <w:rsid w:val="00850E3D"/>
    <w:rsid w:val="00857307"/>
    <w:rsid w:val="008633E8"/>
    <w:rsid w:val="008646A2"/>
    <w:rsid w:val="00865658"/>
    <w:rsid w:val="00875CF2"/>
    <w:rsid w:val="00884AD5"/>
    <w:rsid w:val="008850C0"/>
    <w:rsid w:val="00886B56"/>
    <w:rsid w:val="00897EC7"/>
    <w:rsid w:val="008A087B"/>
    <w:rsid w:val="008A3E06"/>
    <w:rsid w:val="008A6326"/>
    <w:rsid w:val="008B3B7A"/>
    <w:rsid w:val="008B4863"/>
    <w:rsid w:val="008B50A4"/>
    <w:rsid w:val="008C0162"/>
    <w:rsid w:val="008C60EE"/>
    <w:rsid w:val="008C689F"/>
    <w:rsid w:val="008C6BED"/>
    <w:rsid w:val="008C70DE"/>
    <w:rsid w:val="008D11AF"/>
    <w:rsid w:val="008D77A3"/>
    <w:rsid w:val="008E4357"/>
    <w:rsid w:val="008E682E"/>
    <w:rsid w:val="008E7B94"/>
    <w:rsid w:val="008F1356"/>
    <w:rsid w:val="008F19F1"/>
    <w:rsid w:val="00903EB2"/>
    <w:rsid w:val="00903FA8"/>
    <w:rsid w:val="00904505"/>
    <w:rsid w:val="00905A9A"/>
    <w:rsid w:val="00905F81"/>
    <w:rsid w:val="00910B99"/>
    <w:rsid w:val="00911E52"/>
    <w:rsid w:val="00911F81"/>
    <w:rsid w:val="009130CD"/>
    <w:rsid w:val="009179DC"/>
    <w:rsid w:val="00926FAE"/>
    <w:rsid w:val="00927325"/>
    <w:rsid w:val="0093448B"/>
    <w:rsid w:val="00934748"/>
    <w:rsid w:val="009414C8"/>
    <w:rsid w:val="009471BA"/>
    <w:rsid w:val="00947ACA"/>
    <w:rsid w:val="009526CB"/>
    <w:rsid w:val="00956B98"/>
    <w:rsid w:val="009606F7"/>
    <w:rsid w:val="0096299C"/>
    <w:rsid w:val="00963D2C"/>
    <w:rsid w:val="009646C7"/>
    <w:rsid w:val="00972253"/>
    <w:rsid w:val="00981018"/>
    <w:rsid w:val="0098472F"/>
    <w:rsid w:val="00986D65"/>
    <w:rsid w:val="0099127A"/>
    <w:rsid w:val="0099376C"/>
    <w:rsid w:val="00995EA3"/>
    <w:rsid w:val="009B36FD"/>
    <w:rsid w:val="009B6363"/>
    <w:rsid w:val="009B6CE3"/>
    <w:rsid w:val="009D196E"/>
    <w:rsid w:val="009D22E7"/>
    <w:rsid w:val="009D5C27"/>
    <w:rsid w:val="009E1019"/>
    <w:rsid w:val="009E10EC"/>
    <w:rsid w:val="009E1FE8"/>
    <w:rsid w:val="009E3A49"/>
    <w:rsid w:val="009E3E31"/>
    <w:rsid w:val="009F196A"/>
    <w:rsid w:val="009F4CF8"/>
    <w:rsid w:val="00A00750"/>
    <w:rsid w:val="00A109CE"/>
    <w:rsid w:val="00A11E4C"/>
    <w:rsid w:val="00A1305B"/>
    <w:rsid w:val="00A13AC4"/>
    <w:rsid w:val="00A14254"/>
    <w:rsid w:val="00A216C0"/>
    <w:rsid w:val="00A27800"/>
    <w:rsid w:val="00A30D00"/>
    <w:rsid w:val="00A30DB6"/>
    <w:rsid w:val="00A33DB7"/>
    <w:rsid w:val="00A366C5"/>
    <w:rsid w:val="00A41FBA"/>
    <w:rsid w:val="00A43128"/>
    <w:rsid w:val="00A459E6"/>
    <w:rsid w:val="00A516D6"/>
    <w:rsid w:val="00A54671"/>
    <w:rsid w:val="00A558F2"/>
    <w:rsid w:val="00A575D6"/>
    <w:rsid w:val="00A577A0"/>
    <w:rsid w:val="00A60D60"/>
    <w:rsid w:val="00A60FBD"/>
    <w:rsid w:val="00A653D5"/>
    <w:rsid w:val="00A72E80"/>
    <w:rsid w:val="00A72EEF"/>
    <w:rsid w:val="00A7517F"/>
    <w:rsid w:val="00A83EA5"/>
    <w:rsid w:val="00A8466C"/>
    <w:rsid w:val="00A84D62"/>
    <w:rsid w:val="00A852CF"/>
    <w:rsid w:val="00A920AB"/>
    <w:rsid w:val="00A9496B"/>
    <w:rsid w:val="00AA09AB"/>
    <w:rsid w:val="00AA0CA1"/>
    <w:rsid w:val="00AA2D3A"/>
    <w:rsid w:val="00AA32C6"/>
    <w:rsid w:val="00AB0278"/>
    <w:rsid w:val="00AB0FCA"/>
    <w:rsid w:val="00AB3533"/>
    <w:rsid w:val="00AB5892"/>
    <w:rsid w:val="00AB6DAF"/>
    <w:rsid w:val="00AC100A"/>
    <w:rsid w:val="00AC43CF"/>
    <w:rsid w:val="00AC5FBC"/>
    <w:rsid w:val="00AC79FE"/>
    <w:rsid w:val="00AD6FA2"/>
    <w:rsid w:val="00AE07D0"/>
    <w:rsid w:val="00AE210B"/>
    <w:rsid w:val="00AE4E4E"/>
    <w:rsid w:val="00AF490E"/>
    <w:rsid w:val="00AF7896"/>
    <w:rsid w:val="00B012FA"/>
    <w:rsid w:val="00B053D1"/>
    <w:rsid w:val="00B1489C"/>
    <w:rsid w:val="00B17DC4"/>
    <w:rsid w:val="00B225EF"/>
    <w:rsid w:val="00B22B99"/>
    <w:rsid w:val="00B22C63"/>
    <w:rsid w:val="00B26506"/>
    <w:rsid w:val="00B30B92"/>
    <w:rsid w:val="00B32BE4"/>
    <w:rsid w:val="00B3585F"/>
    <w:rsid w:val="00B365BC"/>
    <w:rsid w:val="00B46A05"/>
    <w:rsid w:val="00B46A47"/>
    <w:rsid w:val="00B52611"/>
    <w:rsid w:val="00B56FC2"/>
    <w:rsid w:val="00B74B07"/>
    <w:rsid w:val="00B85518"/>
    <w:rsid w:val="00B86091"/>
    <w:rsid w:val="00B92064"/>
    <w:rsid w:val="00B970CA"/>
    <w:rsid w:val="00BA105F"/>
    <w:rsid w:val="00BB6617"/>
    <w:rsid w:val="00BC755C"/>
    <w:rsid w:val="00BC7E38"/>
    <w:rsid w:val="00BD28C1"/>
    <w:rsid w:val="00BE6557"/>
    <w:rsid w:val="00BF056A"/>
    <w:rsid w:val="00BF2B96"/>
    <w:rsid w:val="00C00B38"/>
    <w:rsid w:val="00C00FCC"/>
    <w:rsid w:val="00C05075"/>
    <w:rsid w:val="00C053BF"/>
    <w:rsid w:val="00C10B3F"/>
    <w:rsid w:val="00C1195F"/>
    <w:rsid w:val="00C125F6"/>
    <w:rsid w:val="00C15F07"/>
    <w:rsid w:val="00C36CB2"/>
    <w:rsid w:val="00C47CF4"/>
    <w:rsid w:val="00C52552"/>
    <w:rsid w:val="00C56F59"/>
    <w:rsid w:val="00C57CC3"/>
    <w:rsid w:val="00C643CF"/>
    <w:rsid w:val="00C65214"/>
    <w:rsid w:val="00C7243A"/>
    <w:rsid w:val="00C72675"/>
    <w:rsid w:val="00C80136"/>
    <w:rsid w:val="00C8193E"/>
    <w:rsid w:val="00C829FC"/>
    <w:rsid w:val="00C83897"/>
    <w:rsid w:val="00C92142"/>
    <w:rsid w:val="00C958DF"/>
    <w:rsid w:val="00CA1B3C"/>
    <w:rsid w:val="00CA70EA"/>
    <w:rsid w:val="00CB0D24"/>
    <w:rsid w:val="00CB1806"/>
    <w:rsid w:val="00CE7FBA"/>
    <w:rsid w:val="00CF39F1"/>
    <w:rsid w:val="00CF4A36"/>
    <w:rsid w:val="00CF66A1"/>
    <w:rsid w:val="00CF75E9"/>
    <w:rsid w:val="00D00463"/>
    <w:rsid w:val="00D060B0"/>
    <w:rsid w:val="00D1205A"/>
    <w:rsid w:val="00D1484D"/>
    <w:rsid w:val="00D21022"/>
    <w:rsid w:val="00D213DD"/>
    <w:rsid w:val="00D313D4"/>
    <w:rsid w:val="00D36199"/>
    <w:rsid w:val="00D367CC"/>
    <w:rsid w:val="00D419F0"/>
    <w:rsid w:val="00D42444"/>
    <w:rsid w:val="00D47241"/>
    <w:rsid w:val="00D54779"/>
    <w:rsid w:val="00D54F78"/>
    <w:rsid w:val="00D57EAD"/>
    <w:rsid w:val="00D62CAD"/>
    <w:rsid w:val="00D64251"/>
    <w:rsid w:val="00D64339"/>
    <w:rsid w:val="00D65A09"/>
    <w:rsid w:val="00D71B90"/>
    <w:rsid w:val="00D76BAA"/>
    <w:rsid w:val="00D77702"/>
    <w:rsid w:val="00D82111"/>
    <w:rsid w:val="00D84D7C"/>
    <w:rsid w:val="00D86FAC"/>
    <w:rsid w:val="00D9244D"/>
    <w:rsid w:val="00DA01E4"/>
    <w:rsid w:val="00DA326D"/>
    <w:rsid w:val="00DA5091"/>
    <w:rsid w:val="00DA5869"/>
    <w:rsid w:val="00DA5E92"/>
    <w:rsid w:val="00DB45C0"/>
    <w:rsid w:val="00DC6CC6"/>
    <w:rsid w:val="00DE4B08"/>
    <w:rsid w:val="00DF1332"/>
    <w:rsid w:val="00DF30D6"/>
    <w:rsid w:val="00DF796F"/>
    <w:rsid w:val="00E0356E"/>
    <w:rsid w:val="00E048DE"/>
    <w:rsid w:val="00E2443D"/>
    <w:rsid w:val="00E27FD2"/>
    <w:rsid w:val="00E36B34"/>
    <w:rsid w:val="00E377B1"/>
    <w:rsid w:val="00E425AE"/>
    <w:rsid w:val="00E46E5D"/>
    <w:rsid w:val="00E5614D"/>
    <w:rsid w:val="00E73364"/>
    <w:rsid w:val="00E75FC0"/>
    <w:rsid w:val="00E80020"/>
    <w:rsid w:val="00E87655"/>
    <w:rsid w:val="00EA0F40"/>
    <w:rsid w:val="00EA15F5"/>
    <w:rsid w:val="00EA3AC3"/>
    <w:rsid w:val="00EA5C97"/>
    <w:rsid w:val="00EB5D6E"/>
    <w:rsid w:val="00EB74E2"/>
    <w:rsid w:val="00ED123F"/>
    <w:rsid w:val="00ED2EED"/>
    <w:rsid w:val="00ED42B3"/>
    <w:rsid w:val="00ED43A6"/>
    <w:rsid w:val="00EE015D"/>
    <w:rsid w:val="00EE132C"/>
    <w:rsid w:val="00EE1CCD"/>
    <w:rsid w:val="00EE63D9"/>
    <w:rsid w:val="00EE64EA"/>
    <w:rsid w:val="00EE7174"/>
    <w:rsid w:val="00EF43E4"/>
    <w:rsid w:val="00EF6A1F"/>
    <w:rsid w:val="00F01049"/>
    <w:rsid w:val="00F04F87"/>
    <w:rsid w:val="00F13D04"/>
    <w:rsid w:val="00F14676"/>
    <w:rsid w:val="00F15380"/>
    <w:rsid w:val="00F22C09"/>
    <w:rsid w:val="00F25002"/>
    <w:rsid w:val="00F312A1"/>
    <w:rsid w:val="00F315E3"/>
    <w:rsid w:val="00F44256"/>
    <w:rsid w:val="00F44DE4"/>
    <w:rsid w:val="00F50211"/>
    <w:rsid w:val="00F6154F"/>
    <w:rsid w:val="00F6343D"/>
    <w:rsid w:val="00F666B4"/>
    <w:rsid w:val="00F70511"/>
    <w:rsid w:val="00F76266"/>
    <w:rsid w:val="00F77E1F"/>
    <w:rsid w:val="00FA2623"/>
    <w:rsid w:val="00FA520A"/>
    <w:rsid w:val="00FA5999"/>
    <w:rsid w:val="00FB35C8"/>
    <w:rsid w:val="00FB59DC"/>
    <w:rsid w:val="00FD24BA"/>
    <w:rsid w:val="00FD3416"/>
    <w:rsid w:val="00FD57E2"/>
    <w:rsid w:val="00FD62E5"/>
    <w:rsid w:val="00FE1228"/>
    <w:rsid w:val="00FE2A88"/>
    <w:rsid w:val="00FE6127"/>
    <w:rsid w:val="00FF1659"/>
    <w:rsid w:val="00FF39F1"/>
    <w:rsid w:val="00FF503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FFF71E"/>
  <w15:docId w15:val="{A17E9E75-044F-498E-B5CB-FD88F1D27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861BB"/>
    <w:pPr>
      <w:widowControl w:val="0"/>
      <w:autoSpaceDE w:val="0"/>
      <w:autoSpaceDN w:val="0"/>
      <w:adjustRightInd w:val="0"/>
      <w:spacing w:line="220" w:lineRule="atLeast"/>
      <w:jc w:val="both"/>
    </w:pPr>
    <w:rPr>
      <w:rFonts w:ascii="Cambria" w:hAnsi="Cambria"/>
      <w:color w:val="000000"/>
    </w:rPr>
  </w:style>
  <w:style w:type="paragraph" w:styleId="Nadpis1">
    <w:name w:val="heading 1"/>
    <w:basedOn w:val="Normln"/>
    <w:next w:val="Normln"/>
    <w:link w:val="Nadpis1Char"/>
    <w:rsid w:val="00224C81"/>
    <w:pPr>
      <w:keepNext/>
      <w:keepLines/>
      <w:widowControl/>
      <w:pBdr>
        <w:top w:val="nil"/>
        <w:left w:val="nil"/>
        <w:bottom w:val="nil"/>
        <w:right w:val="nil"/>
        <w:between w:val="nil"/>
      </w:pBdr>
      <w:autoSpaceDE/>
      <w:autoSpaceDN/>
      <w:adjustRightInd/>
      <w:spacing w:before="240" w:line="240" w:lineRule="auto"/>
      <w:jc w:val="center"/>
      <w:outlineLvl w:val="0"/>
    </w:pPr>
    <w:rPr>
      <w:rFonts w:ascii="Courier New" w:eastAsia="Courier New" w:hAnsi="Courier New" w:cs="Courier New"/>
      <w:b/>
      <w:color w:val="2E75B5"/>
      <w:sz w:val="28"/>
      <w:szCs w:val="28"/>
    </w:rPr>
  </w:style>
  <w:style w:type="paragraph" w:styleId="Nadpis2">
    <w:name w:val="heading 2"/>
    <w:basedOn w:val="Normln"/>
    <w:next w:val="Normln"/>
    <w:link w:val="Nadpis2Char"/>
    <w:unhideWhenUsed/>
    <w:qFormat/>
    <w:rsid w:val="00926FA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E0356E"/>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rsid w:val="002F35F4"/>
    <w:rPr>
      <w:b/>
      <w:bCs/>
      <w:sz w:val="22"/>
    </w:rPr>
  </w:style>
  <w:style w:type="paragraph" w:styleId="Zhlav">
    <w:name w:val="header"/>
    <w:basedOn w:val="Normln"/>
    <w:link w:val="ZhlavChar"/>
    <w:rsid w:val="002F35F4"/>
    <w:pPr>
      <w:tabs>
        <w:tab w:val="center" w:pos="4536"/>
        <w:tab w:val="right" w:pos="9072"/>
      </w:tabs>
    </w:pPr>
    <w:rPr>
      <w:sz w:val="22"/>
    </w:rPr>
  </w:style>
  <w:style w:type="character" w:styleId="slostrnky">
    <w:name w:val="page number"/>
    <w:basedOn w:val="Standardnpsmoodstavce"/>
    <w:rsid w:val="002F35F4"/>
  </w:style>
  <w:style w:type="paragraph" w:styleId="Zpat">
    <w:name w:val="footer"/>
    <w:basedOn w:val="Normln"/>
    <w:rsid w:val="002F35F4"/>
    <w:pPr>
      <w:tabs>
        <w:tab w:val="center" w:pos="4536"/>
        <w:tab w:val="right" w:pos="9072"/>
      </w:tabs>
    </w:pPr>
    <w:rPr>
      <w:sz w:val="22"/>
    </w:rPr>
  </w:style>
  <w:style w:type="character" w:customStyle="1" w:styleId="platne1">
    <w:name w:val="platne1"/>
    <w:basedOn w:val="Standardnpsmoodstavce"/>
    <w:rsid w:val="00DA326D"/>
  </w:style>
  <w:style w:type="character" w:styleId="Odkaznakoment">
    <w:name w:val="annotation reference"/>
    <w:uiPriority w:val="99"/>
    <w:rsid w:val="001861BB"/>
    <w:rPr>
      <w:sz w:val="16"/>
      <w:szCs w:val="16"/>
    </w:rPr>
  </w:style>
  <w:style w:type="paragraph" w:styleId="Textkomente">
    <w:name w:val="annotation text"/>
    <w:basedOn w:val="Normln"/>
    <w:link w:val="TextkomenteChar"/>
    <w:uiPriority w:val="99"/>
    <w:rsid w:val="001861BB"/>
    <w:pPr>
      <w:widowControl/>
      <w:autoSpaceDE/>
      <w:autoSpaceDN/>
      <w:adjustRightInd/>
      <w:spacing w:line="240" w:lineRule="auto"/>
    </w:pPr>
    <w:rPr>
      <w:rFonts w:ascii="Calibri" w:hAnsi="Calibri"/>
      <w:color w:val="auto"/>
    </w:rPr>
  </w:style>
  <w:style w:type="character" w:customStyle="1" w:styleId="TextkomenteChar">
    <w:name w:val="Text komentáře Char"/>
    <w:link w:val="Textkomente"/>
    <w:uiPriority w:val="99"/>
    <w:rsid w:val="001861BB"/>
    <w:rPr>
      <w:rFonts w:ascii="Calibri" w:hAnsi="Calibri"/>
    </w:rPr>
  </w:style>
  <w:style w:type="paragraph" w:styleId="Pedmtkomente">
    <w:name w:val="annotation subject"/>
    <w:basedOn w:val="Textkomente"/>
    <w:next w:val="Textkomente"/>
    <w:link w:val="PedmtkomenteChar"/>
    <w:rsid w:val="00AB0278"/>
    <w:pPr>
      <w:widowControl w:val="0"/>
      <w:autoSpaceDE w:val="0"/>
      <w:autoSpaceDN w:val="0"/>
      <w:adjustRightInd w:val="0"/>
      <w:spacing w:line="220" w:lineRule="atLeast"/>
    </w:pPr>
    <w:rPr>
      <w:rFonts w:ascii="Cambria" w:hAnsi="Cambria"/>
      <w:b/>
      <w:bCs/>
      <w:color w:val="000000"/>
    </w:rPr>
  </w:style>
  <w:style w:type="character" w:customStyle="1" w:styleId="PedmtkomenteChar">
    <w:name w:val="Předmět komentáře Char"/>
    <w:link w:val="Pedmtkomente"/>
    <w:rsid w:val="00AB0278"/>
    <w:rPr>
      <w:rFonts w:ascii="Cambria" w:hAnsi="Cambria"/>
      <w:b/>
      <w:bCs/>
      <w:color w:val="000000"/>
    </w:rPr>
  </w:style>
  <w:style w:type="table" w:styleId="Mkatabulky">
    <w:name w:val="Table Grid"/>
    <w:basedOn w:val="Normlntabulka"/>
    <w:uiPriority w:val="39"/>
    <w:rsid w:val="00600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vtltabulkasmkou1zvraznn11">
    <w:name w:val="Světlá tabulka s mřížkou 1 – zvýraznění 11"/>
    <w:basedOn w:val="Normlntabulka"/>
    <w:uiPriority w:val="46"/>
    <w:rsid w:val="000F262B"/>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Odstavecseseznamem">
    <w:name w:val="List Paragraph"/>
    <w:aliases w:val="Nad,Odstavec cíl se seznamem,Odstavec se seznamem5,Odstavec_muj,Odrážky,Odstavec se seznamem a odrážkou,1 úroveň Odstavec se seznamem,List Paragraph (Czech Tourism),Odstavec,Reference List,Bullet Number,Bullet List"/>
    <w:basedOn w:val="Normln"/>
    <w:link w:val="OdstavecseseznamemChar"/>
    <w:uiPriority w:val="34"/>
    <w:qFormat/>
    <w:rsid w:val="000F262B"/>
    <w:pPr>
      <w:ind w:left="720"/>
      <w:contextualSpacing/>
    </w:pPr>
  </w:style>
  <w:style w:type="character" w:customStyle="1" w:styleId="Nadpis1Char">
    <w:name w:val="Nadpis 1 Char"/>
    <w:basedOn w:val="Standardnpsmoodstavce"/>
    <w:link w:val="Nadpis1"/>
    <w:rsid w:val="00224C81"/>
    <w:rPr>
      <w:rFonts w:ascii="Courier New" w:eastAsia="Courier New" w:hAnsi="Courier New" w:cs="Courier New"/>
      <w:b/>
      <w:color w:val="2E75B5"/>
      <w:sz w:val="28"/>
      <w:szCs w:val="28"/>
    </w:rPr>
  </w:style>
  <w:style w:type="character" w:customStyle="1" w:styleId="ZhlavChar">
    <w:name w:val="Záhlaví Char"/>
    <w:basedOn w:val="Standardnpsmoodstavce"/>
    <w:link w:val="Zhlav"/>
    <w:rsid w:val="00224C81"/>
    <w:rPr>
      <w:rFonts w:ascii="Cambria" w:hAnsi="Cambria"/>
      <w:color w:val="000000"/>
      <w:sz w:val="22"/>
    </w:rPr>
  </w:style>
  <w:style w:type="character" w:styleId="Hypertextovodkaz">
    <w:name w:val="Hyperlink"/>
    <w:basedOn w:val="Standardnpsmoodstavce"/>
    <w:uiPriority w:val="99"/>
    <w:unhideWhenUsed/>
    <w:rsid w:val="00224C81"/>
    <w:rPr>
      <w:color w:val="0563C1"/>
      <w:u w:val="single"/>
    </w:rPr>
  </w:style>
  <w:style w:type="paragraph" w:customStyle="1" w:styleId="NormalBullet1">
    <w:name w:val="Normal Bullet 1"/>
    <w:basedOn w:val="Normln"/>
    <w:rsid w:val="00173090"/>
    <w:pPr>
      <w:widowControl/>
      <w:numPr>
        <w:numId w:val="15"/>
      </w:numPr>
      <w:autoSpaceDE/>
      <w:autoSpaceDN/>
      <w:adjustRightInd/>
      <w:spacing w:before="60" w:after="60" w:line="240" w:lineRule="auto"/>
      <w:ind w:left="357" w:hanging="357"/>
      <w:contextualSpacing/>
      <w:jc w:val="left"/>
    </w:pPr>
    <w:rPr>
      <w:rFonts w:ascii="Trebuchet MS" w:hAnsi="Trebuchet MS"/>
      <w:color w:val="auto"/>
      <w:lang w:eastAsia="en-US"/>
    </w:rPr>
  </w:style>
  <w:style w:type="paragraph" w:customStyle="1" w:styleId="NormalBold">
    <w:name w:val="Normal Bold"/>
    <w:basedOn w:val="Normln"/>
    <w:rsid w:val="00463C23"/>
    <w:pPr>
      <w:widowControl/>
      <w:autoSpaceDE/>
      <w:autoSpaceDN/>
      <w:adjustRightInd/>
      <w:spacing w:before="120" w:after="60" w:line="240" w:lineRule="auto"/>
      <w:jc w:val="left"/>
    </w:pPr>
    <w:rPr>
      <w:rFonts w:ascii="Trebuchet MS" w:hAnsi="Trebuchet MS"/>
      <w:b/>
      <w:color w:val="auto"/>
      <w:lang w:eastAsia="en-US"/>
    </w:rPr>
  </w:style>
  <w:style w:type="paragraph" w:styleId="Revize">
    <w:name w:val="Revision"/>
    <w:hidden/>
    <w:uiPriority w:val="99"/>
    <w:semiHidden/>
    <w:rsid w:val="0016152B"/>
    <w:rPr>
      <w:rFonts w:ascii="Cambria" w:hAnsi="Cambria"/>
      <w:color w:val="000000"/>
    </w:rPr>
  </w:style>
  <w:style w:type="paragraph" w:styleId="Textbubliny">
    <w:name w:val="Balloon Text"/>
    <w:basedOn w:val="Normln"/>
    <w:link w:val="TextbublinyChar"/>
    <w:rsid w:val="00577550"/>
    <w:pPr>
      <w:spacing w:line="240" w:lineRule="auto"/>
    </w:pPr>
    <w:rPr>
      <w:rFonts w:ascii="Tahoma" w:hAnsi="Tahoma" w:cs="Tahoma"/>
      <w:sz w:val="16"/>
      <w:szCs w:val="16"/>
    </w:rPr>
  </w:style>
  <w:style w:type="character" w:customStyle="1" w:styleId="TextbublinyChar">
    <w:name w:val="Text bubliny Char"/>
    <w:basedOn w:val="Standardnpsmoodstavce"/>
    <w:link w:val="Textbubliny"/>
    <w:rsid w:val="00577550"/>
    <w:rPr>
      <w:rFonts w:ascii="Tahoma" w:hAnsi="Tahoma" w:cs="Tahoma"/>
      <w:color w:val="000000"/>
      <w:sz w:val="16"/>
      <w:szCs w:val="16"/>
    </w:rPr>
  </w:style>
  <w:style w:type="table" w:styleId="Svtltabulkasmkou1zvraznn1">
    <w:name w:val="Grid Table 1 Light Accent 1"/>
    <w:basedOn w:val="Normlntabulka"/>
    <w:uiPriority w:val="46"/>
    <w:rsid w:val="00CE7FBA"/>
    <w:rPr>
      <w:rFonts w:ascii="Calibri" w:eastAsia="Calibri" w:hAnsi="Calibri"/>
    </w:rPr>
    <w:tblPr>
      <w:tblStyleRowBandSize w:val="1"/>
      <w:tblStyleColBandSize w:val="1"/>
      <w:tblInd w:w="0" w:type="nil"/>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Normlnweb">
    <w:name w:val="Normal (Web)"/>
    <w:basedOn w:val="Normln"/>
    <w:uiPriority w:val="99"/>
    <w:unhideWhenUsed/>
    <w:rsid w:val="00C80136"/>
    <w:pPr>
      <w:widowControl/>
      <w:autoSpaceDE/>
      <w:autoSpaceDN/>
      <w:adjustRightInd/>
      <w:spacing w:before="100" w:beforeAutospacing="1" w:after="100" w:afterAutospacing="1" w:line="240" w:lineRule="auto"/>
      <w:jc w:val="left"/>
    </w:pPr>
    <w:rPr>
      <w:rFonts w:ascii="Times New Roman" w:hAnsi="Times New Roman"/>
      <w:color w:val="auto"/>
      <w:sz w:val="24"/>
      <w:szCs w:val="24"/>
    </w:rPr>
  </w:style>
  <w:style w:type="character" w:customStyle="1" w:styleId="Nadpis3Char">
    <w:name w:val="Nadpis 3 Char"/>
    <w:basedOn w:val="Standardnpsmoodstavce"/>
    <w:link w:val="Nadpis3"/>
    <w:uiPriority w:val="9"/>
    <w:rsid w:val="00E0356E"/>
    <w:rPr>
      <w:rFonts w:asciiTheme="majorHAnsi" w:eastAsiaTheme="majorEastAsia" w:hAnsiTheme="majorHAnsi" w:cstheme="majorBidi"/>
      <w:color w:val="1F3763" w:themeColor="accent1" w:themeShade="7F"/>
      <w:sz w:val="24"/>
      <w:szCs w:val="24"/>
    </w:rPr>
  </w:style>
  <w:style w:type="character" w:customStyle="1" w:styleId="Nadpis2Char">
    <w:name w:val="Nadpis 2 Char"/>
    <w:basedOn w:val="Standardnpsmoodstavce"/>
    <w:link w:val="Nadpis2"/>
    <w:rsid w:val="00926FAE"/>
    <w:rPr>
      <w:rFonts w:asciiTheme="majorHAnsi" w:eastAsiaTheme="majorEastAsia" w:hAnsiTheme="majorHAnsi" w:cstheme="majorBidi"/>
      <w:color w:val="2F5496" w:themeColor="accent1" w:themeShade="BF"/>
      <w:sz w:val="26"/>
      <w:szCs w:val="26"/>
    </w:rPr>
  </w:style>
  <w:style w:type="character" w:customStyle="1" w:styleId="OdstavecseseznamemChar">
    <w:name w:val="Odstavec se seznamem Char"/>
    <w:aliases w:val="Nad Char,Odstavec cíl se seznamem Char,Odstavec se seznamem5 Char,Odstavec_muj Char,Odrážky Char,Odstavec se seznamem a odrážkou Char,1 úroveň Odstavec se seznamem Char,List Paragraph (Czech Tourism) Char,Odstavec Char"/>
    <w:basedOn w:val="Standardnpsmoodstavce"/>
    <w:link w:val="Odstavecseseznamem"/>
    <w:uiPriority w:val="34"/>
    <w:qFormat/>
    <w:locked/>
    <w:rsid w:val="0093448B"/>
    <w:rPr>
      <w:rFonts w:ascii="Cambria" w:hAnsi="Cambri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555709">
      <w:bodyDiv w:val="1"/>
      <w:marLeft w:val="0"/>
      <w:marRight w:val="0"/>
      <w:marTop w:val="0"/>
      <w:marBottom w:val="0"/>
      <w:divBdr>
        <w:top w:val="none" w:sz="0" w:space="0" w:color="auto"/>
        <w:left w:val="none" w:sz="0" w:space="0" w:color="auto"/>
        <w:bottom w:val="none" w:sz="0" w:space="0" w:color="auto"/>
        <w:right w:val="none" w:sz="0" w:space="0" w:color="auto"/>
      </w:divBdr>
    </w:div>
    <w:div w:id="214438728">
      <w:bodyDiv w:val="1"/>
      <w:marLeft w:val="0"/>
      <w:marRight w:val="0"/>
      <w:marTop w:val="0"/>
      <w:marBottom w:val="0"/>
      <w:divBdr>
        <w:top w:val="none" w:sz="0" w:space="0" w:color="auto"/>
        <w:left w:val="none" w:sz="0" w:space="0" w:color="auto"/>
        <w:bottom w:val="none" w:sz="0" w:space="0" w:color="auto"/>
        <w:right w:val="none" w:sz="0" w:space="0" w:color="auto"/>
      </w:divBdr>
    </w:div>
    <w:div w:id="242841026">
      <w:bodyDiv w:val="1"/>
      <w:marLeft w:val="0"/>
      <w:marRight w:val="0"/>
      <w:marTop w:val="0"/>
      <w:marBottom w:val="0"/>
      <w:divBdr>
        <w:top w:val="none" w:sz="0" w:space="0" w:color="auto"/>
        <w:left w:val="none" w:sz="0" w:space="0" w:color="auto"/>
        <w:bottom w:val="none" w:sz="0" w:space="0" w:color="auto"/>
        <w:right w:val="none" w:sz="0" w:space="0" w:color="auto"/>
      </w:divBdr>
    </w:div>
    <w:div w:id="450393125">
      <w:bodyDiv w:val="1"/>
      <w:marLeft w:val="0"/>
      <w:marRight w:val="0"/>
      <w:marTop w:val="0"/>
      <w:marBottom w:val="0"/>
      <w:divBdr>
        <w:top w:val="none" w:sz="0" w:space="0" w:color="auto"/>
        <w:left w:val="none" w:sz="0" w:space="0" w:color="auto"/>
        <w:bottom w:val="none" w:sz="0" w:space="0" w:color="auto"/>
        <w:right w:val="none" w:sz="0" w:space="0" w:color="auto"/>
      </w:divBdr>
    </w:div>
    <w:div w:id="511258796">
      <w:bodyDiv w:val="1"/>
      <w:marLeft w:val="0"/>
      <w:marRight w:val="0"/>
      <w:marTop w:val="0"/>
      <w:marBottom w:val="0"/>
      <w:divBdr>
        <w:top w:val="none" w:sz="0" w:space="0" w:color="auto"/>
        <w:left w:val="none" w:sz="0" w:space="0" w:color="auto"/>
        <w:bottom w:val="none" w:sz="0" w:space="0" w:color="auto"/>
        <w:right w:val="none" w:sz="0" w:space="0" w:color="auto"/>
      </w:divBdr>
    </w:div>
    <w:div w:id="889421066">
      <w:bodyDiv w:val="1"/>
      <w:marLeft w:val="0"/>
      <w:marRight w:val="0"/>
      <w:marTop w:val="0"/>
      <w:marBottom w:val="0"/>
      <w:divBdr>
        <w:top w:val="none" w:sz="0" w:space="0" w:color="auto"/>
        <w:left w:val="none" w:sz="0" w:space="0" w:color="auto"/>
        <w:bottom w:val="none" w:sz="0" w:space="0" w:color="auto"/>
        <w:right w:val="none" w:sz="0" w:space="0" w:color="auto"/>
      </w:divBdr>
    </w:div>
    <w:div w:id="1134639414">
      <w:bodyDiv w:val="1"/>
      <w:marLeft w:val="0"/>
      <w:marRight w:val="0"/>
      <w:marTop w:val="0"/>
      <w:marBottom w:val="0"/>
      <w:divBdr>
        <w:top w:val="none" w:sz="0" w:space="0" w:color="auto"/>
        <w:left w:val="none" w:sz="0" w:space="0" w:color="auto"/>
        <w:bottom w:val="none" w:sz="0" w:space="0" w:color="auto"/>
        <w:right w:val="none" w:sz="0" w:space="0" w:color="auto"/>
      </w:divBdr>
    </w:div>
    <w:div w:id="1189176006">
      <w:bodyDiv w:val="1"/>
      <w:marLeft w:val="0"/>
      <w:marRight w:val="0"/>
      <w:marTop w:val="0"/>
      <w:marBottom w:val="0"/>
      <w:divBdr>
        <w:top w:val="none" w:sz="0" w:space="0" w:color="auto"/>
        <w:left w:val="none" w:sz="0" w:space="0" w:color="auto"/>
        <w:bottom w:val="none" w:sz="0" w:space="0" w:color="auto"/>
        <w:right w:val="none" w:sz="0" w:space="0" w:color="auto"/>
      </w:divBdr>
    </w:div>
    <w:div w:id="1310934941">
      <w:bodyDiv w:val="1"/>
      <w:marLeft w:val="0"/>
      <w:marRight w:val="0"/>
      <w:marTop w:val="0"/>
      <w:marBottom w:val="0"/>
      <w:divBdr>
        <w:top w:val="none" w:sz="0" w:space="0" w:color="auto"/>
        <w:left w:val="none" w:sz="0" w:space="0" w:color="auto"/>
        <w:bottom w:val="none" w:sz="0" w:space="0" w:color="auto"/>
        <w:right w:val="none" w:sz="0" w:space="0" w:color="auto"/>
      </w:divBdr>
    </w:div>
    <w:div w:id="1324964680">
      <w:bodyDiv w:val="1"/>
      <w:marLeft w:val="0"/>
      <w:marRight w:val="0"/>
      <w:marTop w:val="0"/>
      <w:marBottom w:val="0"/>
      <w:divBdr>
        <w:top w:val="none" w:sz="0" w:space="0" w:color="auto"/>
        <w:left w:val="none" w:sz="0" w:space="0" w:color="auto"/>
        <w:bottom w:val="none" w:sz="0" w:space="0" w:color="auto"/>
        <w:right w:val="none" w:sz="0" w:space="0" w:color="auto"/>
      </w:divBdr>
    </w:div>
    <w:div w:id="1461220832">
      <w:bodyDiv w:val="1"/>
      <w:marLeft w:val="0"/>
      <w:marRight w:val="0"/>
      <w:marTop w:val="0"/>
      <w:marBottom w:val="0"/>
      <w:divBdr>
        <w:top w:val="none" w:sz="0" w:space="0" w:color="auto"/>
        <w:left w:val="none" w:sz="0" w:space="0" w:color="auto"/>
        <w:bottom w:val="none" w:sz="0" w:space="0" w:color="auto"/>
        <w:right w:val="none" w:sz="0" w:space="0" w:color="auto"/>
      </w:divBdr>
    </w:div>
    <w:div w:id="1555851983">
      <w:bodyDiv w:val="1"/>
      <w:marLeft w:val="0"/>
      <w:marRight w:val="0"/>
      <w:marTop w:val="0"/>
      <w:marBottom w:val="0"/>
      <w:divBdr>
        <w:top w:val="none" w:sz="0" w:space="0" w:color="auto"/>
        <w:left w:val="none" w:sz="0" w:space="0" w:color="auto"/>
        <w:bottom w:val="none" w:sz="0" w:space="0" w:color="auto"/>
        <w:right w:val="none" w:sz="0" w:space="0" w:color="auto"/>
      </w:divBdr>
    </w:div>
    <w:div w:id="1571765547">
      <w:bodyDiv w:val="1"/>
      <w:marLeft w:val="0"/>
      <w:marRight w:val="0"/>
      <w:marTop w:val="0"/>
      <w:marBottom w:val="0"/>
      <w:divBdr>
        <w:top w:val="none" w:sz="0" w:space="0" w:color="auto"/>
        <w:left w:val="none" w:sz="0" w:space="0" w:color="auto"/>
        <w:bottom w:val="none" w:sz="0" w:space="0" w:color="auto"/>
        <w:right w:val="none" w:sz="0" w:space="0" w:color="auto"/>
      </w:divBdr>
    </w:div>
    <w:div w:id="1574584309">
      <w:bodyDiv w:val="1"/>
      <w:marLeft w:val="0"/>
      <w:marRight w:val="0"/>
      <w:marTop w:val="0"/>
      <w:marBottom w:val="0"/>
      <w:divBdr>
        <w:top w:val="none" w:sz="0" w:space="0" w:color="auto"/>
        <w:left w:val="none" w:sz="0" w:space="0" w:color="auto"/>
        <w:bottom w:val="none" w:sz="0" w:space="0" w:color="auto"/>
        <w:right w:val="none" w:sz="0" w:space="0" w:color="auto"/>
      </w:divBdr>
    </w:div>
    <w:div w:id="1732534128">
      <w:bodyDiv w:val="1"/>
      <w:marLeft w:val="0"/>
      <w:marRight w:val="0"/>
      <w:marTop w:val="0"/>
      <w:marBottom w:val="0"/>
      <w:divBdr>
        <w:top w:val="none" w:sz="0" w:space="0" w:color="auto"/>
        <w:left w:val="none" w:sz="0" w:space="0" w:color="auto"/>
        <w:bottom w:val="none" w:sz="0" w:space="0" w:color="auto"/>
        <w:right w:val="none" w:sz="0" w:space="0" w:color="auto"/>
      </w:divBdr>
    </w:div>
    <w:div w:id="1802459486">
      <w:bodyDiv w:val="1"/>
      <w:marLeft w:val="0"/>
      <w:marRight w:val="0"/>
      <w:marTop w:val="0"/>
      <w:marBottom w:val="0"/>
      <w:divBdr>
        <w:top w:val="none" w:sz="0" w:space="0" w:color="auto"/>
        <w:left w:val="none" w:sz="0" w:space="0" w:color="auto"/>
        <w:bottom w:val="none" w:sz="0" w:space="0" w:color="auto"/>
        <w:right w:val="none" w:sz="0" w:space="0" w:color="auto"/>
      </w:divBdr>
    </w:div>
    <w:div w:id="1955674229">
      <w:bodyDiv w:val="1"/>
      <w:marLeft w:val="0"/>
      <w:marRight w:val="0"/>
      <w:marTop w:val="0"/>
      <w:marBottom w:val="0"/>
      <w:divBdr>
        <w:top w:val="none" w:sz="0" w:space="0" w:color="auto"/>
        <w:left w:val="none" w:sz="0" w:space="0" w:color="auto"/>
        <w:bottom w:val="none" w:sz="0" w:space="0" w:color="auto"/>
        <w:right w:val="none" w:sz="0" w:space="0" w:color="auto"/>
      </w:divBdr>
    </w:div>
    <w:div w:id="2053115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fakturace@nemocnicerk.cz" TargetMode="Externa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hyperlink" Target="mailto:fakturace@nemocnicenachod.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394A19108D1864DB7CE0B0E44D6A3B1" ma:contentTypeVersion="3" ma:contentTypeDescription="Vytvoří nový dokument" ma:contentTypeScope="" ma:versionID="5702819be5ff42b89f1bea5ec9aba415">
  <xsd:schema xmlns:xsd="http://www.w3.org/2001/XMLSchema" xmlns:xs="http://www.w3.org/2001/XMLSchema" xmlns:p="http://schemas.microsoft.com/office/2006/metadata/properties" xmlns:ns2="28b3724e-aea7-492e-97e4-e1472e8521bd" targetNamespace="http://schemas.microsoft.com/office/2006/metadata/properties" ma:root="true" ma:fieldsID="5e70402b5c31ec1bcf3a7dcc0449913f" ns2:_="">
    <xsd:import namespace="28b3724e-aea7-492e-97e4-e1472e8521bd"/>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b3724e-aea7-492e-97e4-e1472e8521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8351176-4DB5-4FDF-99F7-8BC8591E34EF}">
  <ds:schemaRefs>
    <ds:schemaRef ds:uri="http://schemas.microsoft.com/sharepoint/v3/contenttype/forms"/>
  </ds:schemaRefs>
</ds:datastoreItem>
</file>

<file path=customXml/itemProps2.xml><?xml version="1.0" encoding="utf-8"?>
<ds:datastoreItem xmlns:ds="http://schemas.openxmlformats.org/officeDocument/2006/customXml" ds:itemID="{95113343-9D48-4E76-92D8-2D85C4E59E9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2CBC65C-F5BA-4E14-98CD-C3492647E5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b3724e-aea7-492e-97e4-e1472e8521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20</Pages>
  <Words>7694</Words>
  <Characters>45396</Characters>
  <Application>Microsoft Office Word</Application>
  <DocSecurity>0</DocSecurity>
  <Lines>378</Lines>
  <Paragraphs>105</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52985</CharactersWithSpaces>
  <SharedDoc>false</SharedDoc>
  <HyperlinkBase/>
  <HLinks>
    <vt:vector size="6" baseType="variant">
      <vt:variant>
        <vt:i4>7929917</vt:i4>
      </vt:variant>
      <vt:variant>
        <vt:i4>0</vt:i4>
      </vt:variant>
      <vt:variant>
        <vt:i4>0</vt:i4>
      </vt:variant>
      <vt:variant>
        <vt:i4>5</vt:i4>
      </vt:variant>
      <vt:variant>
        <vt:lpwstr>http://www.medicalc.cz/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Mária Bosnovičová</cp:lastModifiedBy>
  <cp:revision>7</cp:revision>
  <cp:lastPrinted>2024-01-26T08:10:00Z</cp:lastPrinted>
  <dcterms:created xsi:type="dcterms:W3CDTF">2024-12-04T09:56:00Z</dcterms:created>
  <dcterms:modified xsi:type="dcterms:W3CDTF">2025-01-17T13:21:00Z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0x0101004394A19108D1864DB7CE0B0E44D6A3B1</vt:lpwstr>
  </property>
</Properties>
</file>